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7B" w:rsidRDefault="00F7017B" w:rsidP="00541CBB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color w:val="000000"/>
          <w:sz w:val="44"/>
          <w:szCs w:val="44"/>
          <w:bdr w:val="none" w:sz="0" w:space="0" w:color="auto" w:frame="1"/>
        </w:rPr>
      </w:pPr>
    </w:p>
    <w:p w:rsidR="00625CAA" w:rsidRDefault="00625CAA" w:rsidP="00541CBB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color w:val="000000"/>
          <w:sz w:val="44"/>
          <w:szCs w:val="44"/>
          <w:bdr w:val="none" w:sz="0" w:space="0" w:color="auto" w:frame="1"/>
        </w:rPr>
      </w:pPr>
    </w:p>
    <w:p w:rsidR="00625CAA" w:rsidRPr="00241600" w:rsidRDefault="00625CAA" w:rsidP="00625CA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1600">
        <w:rPr>
          <w:rFonts w:ascii="Times New Roman" w:hAnsi="Times New Roman" w:cs="Times New Roman"/>
          <w:sz w:val="28"/>
          <w:szCs w:val="28"/>
        </w:rPr>
        <w:t>Содержание</w:t>
      </w:r>
    </w:p>
    <w:p w:rsidR="00625CAA" w:rsidRPr="00241600" w:rsidRDefault="00625CAA" w:rsidP="00625CA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5CAA" w:rsidRPr="00241600" w:rsidRDefault="00625CAA" w:rsidP="00625CAA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стр.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Обоснование проекта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1</w:t>
      </w:r>
    </w:p>
    <w:p w:rsidR="00625CAA" w:rsidRPr="00241600" w:rsidRDefault="00625CAA" w:rsidP="00625CAA">
      <w:pPr>
        <w:pStyle w:val="a4"/>
        <w:numPr>
          <w:ilvl w:val="1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Актуальность проекта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1</w:t>
      </w:r>
    </w:p>
    <w:p w:rsidR="00625CAA" w:rsidRPr="00241600" w:rsidRDefault="00625CAA" w:rsidP="00625CAA">
      <w:pPr>
        <w:pStyle w:val="a4"/>
        <w:numPr>
          <w:ilvl w:val="1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Нормативно-правовое обеспечение проекта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2</w:t>
      </w:r>
    </w:p>
    <w:p w:rsidR="00625CAA" w:rsidRPr="00241600" w:rsidRDefault="00625CAA" w:rsidP="00625CAA">
      <w:pPr>
        <w:pStyle w:val="a4"/>
        <w:numPr>
          <w:ilvl w:val="1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Обоснование значимости проекта для Лицея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4</w:t>
      </w:r>
    </w:p>
    <w:p w:rsidR="00625CAA" w:rsidRPr="00241600" w:rsidRDefault="00625CAA" w:rsidP="00625CAA">
      <w:pPr>
        <w:pStyle w:val="a4"/>
        <w:numPr>
          <w:ilvl w:val="1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Обоснование значимости для развития системы образования Краснодарского края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Цель проекта, объект исследования, предмет исследования, гипотеза, задачи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Методологическая основа проекта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Основная идея инновационного продукта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Механизм реализации проекта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Партнёры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16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Объём выполненных работ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18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Целевые критерии и показатели (индикаторы) результативности проекта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24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Используемые диагностические методы и методики, позволяющие оценить эффективность проекта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25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Ожидаемые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2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Перспектива развития инновации (проекта)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26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Новизна проекта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26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Практическая значимость проекта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26</w:t>
      </w:r>
    </w:p>
    <w:p w:rsidR="00625CAA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1600">
        <w:rPr>
          <w:rFonts w:ascii="Times New Roman" w:hAnsi="Times New Roman" w:cs="Times New Roman"/>
          <w:sz w:val="24"/>
          <w:szCs w:val="24"/>
        </w:rPr>
        <w:t>Вероятные риски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26</w:t>
      </w:r>
    </w:p>
    <w:p w:rsidR="00625CAA" w:rsidRPr="00241600" w:rsidRDefault="00625CAA" w:rsidP="00625CA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Глоссарий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28</w:t>
      </w:r>
      <w:bookmarkStart w:id="0" w:name="_GoBack"/>
      <w:bookmarkEnd w:id="0"/>
    </w:p>
    <w:p w:rsidR="00625CAA" w:rsidRPr="00241600" w:rsidRDefault="00625CAA" w:rsidP="00625C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25CAA" w:rsidRDefault="00625CAA" w:rsidP="00541CBB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color w:val="000000"/>
          <w:sz w:val="44"/>
          <w:szCs w:val="44"/>
          <w:bdr w:val="none" w:sz="0" w:space="0" w:color="auto" w:frame="1"/>
        </w:rPr>
      </w:pPr>
    </w:p>
    <w:p w:rsidR="00625CAA" w:rsidRDefault="00625CAA" w:rsidP="00541CBB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color w:val="000000"/>
          <w:sz w:val="44"/>
          <w:szCs w:val="44"/>
          <w:bdr w:val="none" w:sz="0" w:space="0" w:color="auto" w:frame="1"/>
        </w:rPr>
      </w:pPr>
    </w:p>
    <w:p w:rsidR="00625CAA" w:rsidRDefault="00625CAA" w:rsidP="00541CBB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color w:val="000000"/>
          <w:sz w:val="44"/>
          <w:szCs w:val="44"/>
          <w:bdr w:val="none" w:sz="0" w:space="0" w:color="auto" w:frame="1"/>
        </w:rPr>
      </w:pPr>
    </w:p>
    <w:p w:rsidR="00625CAA" w:rsidRDefault="00625CAA" w:rsidP="00541CBB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color w:val="000000"/>
          <w:sz w:val="44"/>
          <w:szCs w:val="44"/>
          <w:bdr w:val="none" w:sz="0" w:space="0" w:color="auto" w:frame="1"/>
        </w:rPr>
      </w:pPr>
    </w:p>
    <w:p w:rsidR="00646523" w:rsidRPr="00D76CA0" w:rsidRDefault="00646523" w:rsidP="00646523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000000"/>
          <w:sz w:val="44"/>
          <w:szCs w:val="44"/>
          <w:bdr w:val="none" w:sz="0" w:space="0" w:color="auto" w:frame="1"/>
        </w:rPr>
      </w:pPr>
      <w:r w:rsidRPr="00D76CA0">
        <w:rPr>
          <w:b/>
          <w:bCs/>
          <w:color w:val="000000"/>
          <w:sz w:val="44"/>
          <w:szCs w:val="44"/>
          <w:bdr w:val="none" w:sz="0" w:space="0" w:color="auto" w:frame="1"/>
        </w:rPr>
        <w:lastRenderedPageBreak/>
        <w:t>«</w:t>
      </w:r>
      <w:r w:rsidR="0019555F">
        <w:rPr>
          <w:b/>
          <w:bCs/>
          <w:color w:val="000000"/>
          <w:sz w:val="44"/>
          <w:szCs w:val="44"/>
          <w:bdr w:val="none" w:sz="0" w:space="0" w:color="auto" w:frame="1"/>
        </w:rPr>
        <w:t>Инклюзивное образование в Лицее</w:t>
      </w:r>
      <w:r w:rsidRPr="00D76CA0">
        <w:rPr>
          <w:b/>
          <w:bCs/>
          <w:color w:val="000000"/>
          <w:sz w:val="44"/>
          <w:szCs w:val="44"/>
          <w:bdr w:val="none" w:sz="0" w:space="0" w:color="auto" w:frame="1"/>
        </w:rPr>
        <w:t>»</w:t>
      </w:r>
    </w:p>
    <w:p w:rsidR="00646523" w:rsidRDefault="00646523" w:rsidP="00646523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color w:val="000000"/>
          <w:bdr w:val="none" w:sz="0" w:space="0" w:color="auto" w:frame="1"/>
        </w:rPr>
      </w:pPr>
    </w:p>
    <w:p w:rsidR="00646523" w:rsidRPr="00655A50" w:rsidRDefault="00655A50" w:rsidP="00DC004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655A50">
        <w:rPr>
          <w:b/>
          <w:bCs/>
          <w:color w:val="000000"/>
          <w:sz w:val="28"/>
          <w:szCs w:val="28"/>
          <w:bdr w:val="none" w:sz="0" w:space="0" w:color="auto" w:frame="1"/>
        </w:rPr>
        <w:t>Обоснование проекта</w:t>
      </w:r>
    </w:p>
    <w:p w:rsidR="00646523" w:rsidRPr="00655A50" w:rsidRDefault="00646523" w:rsidP="00DC0041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655A50">
        <w:rPr>
          <w:b/>
          <w:bCs/>
          <w:color w:val="000000"/>
          <w:sz w:val="28"/>
          <w:szCs w:val="28"/>
          <w:bdr w:val="none" w:sz="0" w:space="0" w:color="auto" w:frame="1"/>
        </w:rPr>
        <w:t>Актуальность проекта</w:t>
      </w:r>
    </w:p>
    <w:p w:rsidR="00646523" w:rsidRPr="0019555F" w:rsidRDefault="00646523" w:rsidP="0019555F">
      <w:pPr>
        <w:spacing w:before="84" w:after="192" w:line="36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 xml:space="preserve">« Инвалидность – образ жизни при сложившихся обстоятельствах, и этот образ жизни может быть интересным – и мне, и другим». </w:t>
      </w:r>
    </w:p>
    <w:p w:rsidR="00646523" w:rsidRPr="0019555F" w:rsidRDefault="00646523" w:rsidP="0019555F">
      <w:pPr>
        <w:spacing w:before="84" w:after="192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 xml:space="preserve">                                                                                                            Фридрих Ницше</w:t>
      </w:r>
    </w:p>
    <w:p w:rsidR="00646523" w:rsidRPr="00655A50" w:rsidRDefault="00655A50" w:rsidP="00655A50">
      <w:pPr>
        <w:spacing w:after="0" w:line="360" w:lineRule="auto"/>
        <w:ind w:hanging="142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</w:t>
      </w:r>
    </w:p>
    <w:p w:rsidR="00646523" w:rsidRDefault="007B56D4" w:rsidP="001955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7B56D4" w:rsidRDefault="007B56D4" w:rsidP="001955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В нашей стране инклюзивное образование детей с ограниченными возможностями здоровья нормативно закреплено Федеральным законом «Об образовании в Российской Федерации» от 29.12.2012 № 273 – ФЗ (ст.2, п. 27; ст.5, п.5 пп.1), направлено на повышение качества жизни особого ребёнка и его семьи, 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не ухудшая, в то же время, качества жизни других участников образовательного процесса, и создание необходимых условий  для достижения успеха в социальной адаптации и образовании всеми  без исключения детьми независимо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их индивидуальных особенностей, учебных достижений, языка, культуры, их психических и физических возможностей.     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Получение образования детьми с ограниченными возможностями здоровья и детьми-инвалидами является одним из основных и неотъемлемых условий их успешной социализации, обеспечения их полноценного участия в жизни общества эффективной самореализации в различных видах профессиональной и социальной деятельности.</w:t>
      </w:r>
    </w:p>
    <w:p w:rsidR="007B56D4" w:rsidRPr="0019555F" w:rsidRDefault="007B56D4" w:rsidP="001955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Необходимость развития инклюзивного образования обозначена в «Национальной стратегии действий в интересах детей на 2012-2017 годы», одним из ключевых принципов которой является предоставление реального права для детей с ОВЗ на инклюзивное образование по месту жительства, а также соблюдения прав родителей своих детей на выбор образовательного учреждения.</w:t>
      </w:r>
    </w:p>
    <w:p w:rsidR="001748E1" w:rsidRPr="00625CAA" w:rsidRDefault="00646523" w:rsidP="00625CA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 xml:space="preserve">      По экспертным оценкам в настоящее время 1,6 млн. детей, проживающих в Российской Федерации (4,5% от их общего числа), относятся к категории лиц с ограниченными возможностями и нуждаются в специальном (коррекционном) образовании, соответствующем их особ</w:t>
      </w:r>
      <w:r w:rsidR="00625CAA">
        <w:rPr>
          <w:rFonts w:ascii="Times New Roman" w:hAnsi="Times New Roman" w:cs="Times New Roman"/>
          <w:kern w:val="24"/>
          <w:sz w:val="24"/>
          <w:szCs w:val="24"/>
        </w:rPr>
        <w:t>ым образовательным потребностям.</w:t>
      </w:r>
    </w:p>
    <w:p w:rsidR="00646523" w:rsidRPr="00655A50" w:rsidRDefault="003C1412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b/>
          <w:color w:val="000000"/>
          <w:sz w:val="28"/>
          <w:szCs w:val="28"/>
        </w:rPr>
      </w:pPr>
      <w:r w:rsidRPr="00655A50">
        <w:rPr>
          <w:b/>
          <w:color w:val="000000"/>
          <w:sz w:val="28"/>
          <w:szCs w:val="28"/>
        </w:rPr>
        <w:t xml:space="preserve">   </w:t>
      </w:r>
      <w:r w:rsidR="00655A50" w:rsidRPr="00655A50">
        <w:rPr>
          <w:b/>
          <w:color w:val="000000"/>
          <w:sz w:val="28"/>
          <w:szCs w:val="28"/>
        </w:rPr>
        <w:t>1.2</w:t>
      </w:r>
      <w:r w:rsidR="00E91CE6" w:rsidRPr="00655A50">
        <w:rPr>
          <w:b/>
          <w:color w:val="000000"/>
          <w:sz w:val="28"/>
          <w:szCs w:val="28"/>
        </w:rPr>
        <w:t xml:space="preserve">. </w:t>
      </w:r>
      <w:r w:rsidR="00646523" w:rsidRPr="00655A50">
        <w:rPr>
          <w:b/>
          <w:color w:val="000000"/>
          <w:sz w:val="28"/>
          <w:szCs w:val="28"/>
        </w:rPr>
        <w:t>Реализация проекта регламентируется следующими нормативно-правовыми док</w:t>
      </w:r>
      <w:r w:rsidR="0056311C" w:rsidRPr="00655A50">
        <w:rPr>
          <w:b/>
          <w:color w:val="000000"/>
          <w:sz w:val="28"/>
          <w:szCs w:val="28"/>
        </w:rPr>
        <w:t>у</w:t>
      </w:r>
      <w:r w:rsidR="00646523" w:rsidRPr="00655A50">
        <w:rPr>
          <w:b/>
          <w:color w:val="000000"/>
          <w:sz w:val="28"/>
          <w:szCs w:val="28"/>
        </w:rPr>
        <w:t>ментами: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закон «Об образовании в Российской Федерации» от 29.12.2012 № 27</w:t>
      </w:r>
      <w:r w:rsidR="001748E1">
        <w:rPr>
          <w:rFonts w:ascii="Times New Roman" w:eastAsiaTheme="minorHAnsi" w:hAnsi="Times New Roman" w:cs="Times New Roman"/>
          <w:sz w:val="24"/>
          <w:szCs w:val="24"/>
          <w:lang w:eastAsia="en-US"/>
        </w:rPr>
        <w:t>3 – ФЗ.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Федеральный закон от 03.05.2012г. № 46 – ФЗ «О ратификации Конвенции о правах инвалидов».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Распоряжение Правительства РФ от 07.02.2011г. № 163-р «О Концепции Федеральной целевой программы развития образования на 2011-2015 годы».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государственный образовательный стандарт начального общего образования (приказ Минобрнауки России от 06.10.2009г. № 373 (приказ Минобрнауки России от 22.09.2011г. № 2357 «О внесении изменений в приказ  №373».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государственный образовательный стандарт дошкольного образования (приказ Минобрнауки России от 17.10.2013г. №1155).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государственный образовательный стан</w:t>
      </w:r>
      <w:r w:rsidR="00655A50">
        <w:rPr>
          <w:rFonts w:ascii="Times New Roman" w:eastAsiaTheme="minorHAnsi" w:hAnsi="Times New Roman" w:cs="Times New Roman"/>
          <w:sz w:val="24"/>
          <w:szCs w:val="24"/>
          <w:lang w:eastAsia="en-US"/>
        </w:rPr>
        <w:t>дарт основного общего (приказ  М</w:t>
      </w: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инобрнауки России от 17.12.2010 № 1897).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Приказ Министерства образования и науки РФ от 30.08.2013г.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Приказ Министерства образования и науки РФ от 30.08.2013г.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закон от 02.06.1999 № 248 – СФ «Об образовании лиц с ограниченными возможностями здоровья (специальном образовании)».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Положение о Службе практической психологии в системе Министерства образования Российской Федерации (утверждено приказом Минобразования России от 22.10.1999г.).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Положение о психолого-медико-педагогической комиссии (приказ Министерства образования и науки РФ от 20.09.2013г. № 1082).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Федеральная целевая программа развития образования на 2011-2015 гг., утверждённая распоряжением Правительства РФ от 07.02.2011г. № 163.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«Национальная стратегия действий в интересах детей на 2012-2017 годы» (Указ Президента РФ № 761 от 01.06.2012г.).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«О государственной программе РФ «Доступная среда» на 2011-2015 годы», Постановление Правительства РФ от 17.03.2011г. № 175.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Положение о МОБУ Лицее №3, организующем инклюзивное образование детей с ограниченными возможностями здоровья, утверждённое приказом директора Лицея от 20.01.2014г. № 13/2.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План по развитию инклюзивного образования детей-инвалидов, детей с ОВЗ.</w:t>
      </w:r>
    </w:p>
    <w:p w:rsidR="00646523" w:rsidRPr="0019555F" w:rsidRDefault="00646523" w:rsidP="00DC0041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Комплексный план инфраструктуры Лицея для организации инклюзивного образования.</w:t>
      </w:r>
    </w:p>
    <w:p w:rsidR="00F7017B" w:rsidRPr="001748E1" w:rsidRDefault="00646523" w:rsidP="00F7017B">
      <w:pPr>
        <w:numPr>
          <w:ilvl w:val="0"/>
          <w:numId w:val="4"/>
        </w:numPr>
        <w:spacing w:line="36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План мероприятий по психолог-медико-педагогическому и социальному сопровождению учащихся. </w:t>
      </w:r>
    </w:p>
    <w:p w:rsidR="007C6A82" w:rsidRPr="00655A50" w:rsidRDefault="00655A50" w:rsidP="00655A50">
      <w:pPr>
        <w:pStyle w:val="a3"/>
        <w:shd w:val="clear" w:color="auto" w:fill="FFFFFF"/>
        <w:spacing w:before="0" w:beforeAutospacing="0" w:after="178" w:afterAutospacing="0" w:line="360" w:lineRule="auto"/>
        <w:ind w:left="360"/>
        <w:jc w:val="both"/>
        <w:textAlignment w:val="baseline"/>
        <w:rPr>
          <w:b/>
          <w:color w:val="000000"/>
          <w:sz w:val="28"/>
          <w:szCs w:val="28"/>
        </w:rPr>
      </w:pPr>
      <w:r w:rsidRPr="00655A50">
        <w:rPr>
          <w:b/>
          <w:color w:val="000000"/>
          <w:sz w:val="28"/>
          <w:szCs w:val="28"/>
        </w:rPr>
        <w:t>1.3</w:t>
      </w:r>
      <w:r w:rsidR="00F40E7F" w:rsidRPr="00655A50">
        <w:rPr>
          <w:b/>
          <w:color w:val="000000"/>
          <w:sz w:val="28"/>
          <w:szCs w:val="28"/>
        </w:rPr>
        <w:t>.</w:t>
      </w:r>
      <w:r w:rsidR="00646523" w:rsidRPr="00655A50">
        <w:rPr>
          <w:b/>
          <w:color w:val="000000"/>
          <w:sz w:val="28"/>
          <w:szCs w:val="28"/>
        </w:rPr>
        <w:t>Обоснование значимости проекта для Лицея</w:t>
      </w:r>
    </w:p>
    <w:p w:rsidR="001748E1" w:rsidRPr="0019555F" w:rsidRDefault="007C6A82" w:rsidP="001748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1748E1" w:rsidRPr="0019555F">
        <w:rPr>
          <w:rFonts w:ascii="Times New Roman" w:eastAsia="Times New Roman" w:hAnsi="Times New Roman" w:cs="Times New Roman"/>
          <w:sz w:val="24"/>
          <w:szCs w:val="24"/>
        </w:rPr>
        <w:t>Выбор обучения в Лицее родителями детей с ОВЗ и детей-инвалидов обусловлен рядом причин:</w:t>
      </w:r>
    </w:p>
    <w:p w:rsidR="001748E1" w:rsidRPr="0019555F" w:rsidRDefault="001748E1" w:rsidP="001748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Pr="0019555F">
        <w:rPr>
          <w:rFonts w:ascii="Times New Roman" w:eastAsia="Times New Roman" w:hAnsi="Times New Roman" w:cs="Times New Roman"/>
          <w:sz w:val="24"/>
          <w:szCs w:val="24"/>
          <w:u w:val="single"/>
        </w:rPr>
        <w:t>во-первых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: дети проживают на территории, закреплённой за Лицеем;</w:t>
      </w:r>
    </w:p>
    <w:p w:rsidR="001748E1" w:rsidRPr="0019555F" w:rsidRDefault="001748E1" w:rsidP="001748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9555F">
        <w:rPr>
          <w:rFonts w:ascii="Times New Roman" w:eastAsia="Times New Roman" w:hAnsi="Times New Roman" w:cs="Times New Roman"/>
          <w:sz w:val="24"/>
          <w:szCs w:val="24"/>
          <w:u w:val="single"/>
        </w:rPr>
        <w:t>во-вторых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: вблизи отсутствуют учреждения, способные удовлетворить особые образовательные потребности таких детей;</w:t>
      </w:r>
    </w:p>
    <w:p w:rsidR="001748E1" w:rsidRPr="0019555F" w:rsidRDefault="001748E1" w:rsidP="001748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Pr="0019555F">
        <w:rPr>
          <w:rFonts w:ascii="Times New Roman" w:eastAsia="Times New Roman" w:hAnsi="Times New Roman" w:cs="Times New Roman"/>
          <w:sz w:val="24"/>
          <w:szCs w:val="24"/>
          <w:u w:val="single"/>
        </w:rPr>
        <w:t>в-третьих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: не у всех родителей есть возможность сопровождать ребёнка на значительные расстояния, и чаще всего для обучения ребёнка с ОВЗ и детей-инвалидов они выбирают Лицей, расположенный недалеко от места их проживания.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Поскольку инклюзивное образование призвано обеспечить равные права в получении общего образования детей с ОВЗ с учетом их возможностей и ограничений, его реализация на практике предполагает увязывания в единой системе интересов всех участников образовательного процесса, включая детей с ОВЗ.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Согласование интересов участников инклюзивного образования с позиции учеников, педагогов, администрации Лицея  является по своей сути внутренне противоречивым процессом.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В основе  этого процесса лежат противоречия самого процесса обучения, которые обостряются, усугубляются в условиях инклюзии, а в частности, это противоречия: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- между общественным характером образования и индивидуальной формой овладения знаниями, социальными навыками;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- между ориентацией учителя на работу с классным коллективом  и индивидуальным подходом к учащимся;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- между объективной оценкой результатов освоения учебной программы и индивидуальным оцениванием достижений учащегося по отношению к его возможностям;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- между стандартизацией, регламентацией образования и его оптимизацией в конкретных условиях;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- между стремлением участников процесса к успеху и достижениям – с одной стороны - и заботой о сохранении и  укреплении здоровья – с другой.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Однако  на первый план выходят противоречия, присущие собственно инклюзивному обучению детей с ОВЗ, обусловленные стремлением к равным правам при неравных возможностях, а именно противоречия:</w:t>
      </w:r>
    </w:p>
    <w:p w:rsidR="001748E1" w:rsidRPr="0019555F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- между потребностью детей с ОВЗ учиться, развиваться вместе со сверстниками  и их ограниченными возможностями делать это, как другие;</w:t>
      </w:r>
    </w:p>
    <w:p w:rsidR="001748E1" w:rsidRPr="001748E1" w:rsidRDefault="001748E1" w:rsidP="001748E1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- между затратами, усилиями на обучение детей с ОВЗ и аналогичными затратами и усилиями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по отношению к их сверстникам.</w:t>
      </w:r>
    </w:p>
    <w:p w:rsidR="007C6A82" w:rsidRPr="0019555F" w:rsidRDefault="007C6A82" w:rsidP="001955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48E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В Лицее обучается 10 детей-инвалидов. Из числа детей-инвалидов 2 учащихся получают образование на дому. Таким образом, в 2014-2015 учебном году обучаются 855 человек, из них 1,5% учащихся с ОВЗ, детей-инвалидов. Из 855 учащихся 67 человек имеют нарушения зрения, 3 человека – нарушения слуха, 37 учащихся начальной школы –  нарушение речи. </w:t>
      </w:r>
    </w:p>
    <w:p w:rsidR="007C6A82" w:rsidRPr="0019555F" w:rsidRDefault="007C6A82" w:rsidP="001955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   К другим категориям заболеваний можно отнести 1 учащегося с нарушениями сердечно-сосудистой системы и 1 учащегося с нарушением желудочно-кишечного тракта:</w:t>
      </w:r>
    </w:p>
    <w:p w:rsidR="007C6A82" w:rsidRPr="0019555F" w:rsidRDefault="007C6A82" w:rsidP="001955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2693"/>
        <w:gridCol w:w="5103"/>
      </w:tblGrid>
      <w:tr w:rsidR="007C6A82" w:rsidRPr="0019555F" w:rsidTr="00496430">
        <w:tc>
          <w:tcPr>
            <w:tcW w:w="269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Дети-инвалиды</w:t>
            </w:r>
          </w:p>
        </w:tc>
        <w:tc>
          <w:tcPr>
            <w:tcW w:w="510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Дети с ОВЗ</w:t>
            </w:r>
          </w:p>
        </w:tc>
      </w:tr>
      <w:tr w:rsidR="007C6A82" w:rsidRPr="0019555F" w:rsidTr="00496430">
        <w:tc>
          <w:tcPr>
            <w:tcW w:w="269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8 чел.</w:t>
            </w:r>
          </w:p>
        </w:tc>
        <w:tc>
          <w:tcPr>
            <w:tcW w:w="510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слух – 3 чел.</w:t>
            </w:r>
          </w:p>
        </w:tc>
      </w:tr>
      <w:tr w:rsidR="007C6A82" w:rsidRPr="0019555F" w:rsidTr="00496430">
        <w:tc>
          <w:tcPr>
            <w:tcW w:w="269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2 чел. на дому</w:t>
            </w:r>
          </w:p>
        </w:tc>
        <w:tc>
          <w:tcPr>
            <w:tcW w:w="510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– 37 чел.</w:t>
            </w:r>
          </w:p>
        </w:tc>
      </w:tr>
      <w:tr w:rsidR="007C6A82" w:rsidRPr="0019555F" w:rsidTr="00496430">
        <w:tc>
          <w:tcPr>
            <w:tcW w:w="269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зрение – 67 чел.</w:t>
            </w:r>
          </w:p>
        </w:tc>
      </w:tr>
      <w:tr w:rsidR="007C6A82" w:rsidRPr="0019555F" w:rsidTr="00496430">
        <w:tc>
          <w:tcPr>
            <w:tcW w:w="269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сердечно-сосудистой системы - 1</w:t>
            </w:r>
          </w:p>
        </w:tc>
      </w:tr>
      <w:tr w:rsidR="007C6A82" w:rsidRPr="0019555F" w:rsidTr="00496430">
        <w:tc>
          <w:tcPr>
            <w:tcW w:w="269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C6A82" w:rsidRPr="0019555F" w:rsidRDefault="007C6A82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желудочно-кишечного тракта - 1</w:t>
            </w:r>
          </w:p>
        </w:tc>
      </w:tr>
    </w:tbl>
    <w:p w:rsidR="00655A50" w:rsidRDefault="00655A50" w:rsidP="00655A50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</w:pPr>
      <w:r>
        <w:t xml:space="preserve">          </w:t>
      </w:r>
    </w:p>
    <w:p w:rsidR="007C6A82" w:rsidRDefault="00655A50" w:rsidP="00655A50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  <w:r>
        <w:t xml:space="preserve">        </w:t>
      </w:r>
      <w:r w:rsidR="007C6A82" w:rsidRPr="0019555F">
        <w:rPr>
          <w:color w:val="000000"/>
        </w:rPr>
        <w:t>Количество учащихся с ограниченными возможностями здоровья, поступающих в Лицей, остается практически постоянным. Так, в 2012-2013 учебном году в Лицее обучались - 11 детей-инвалидов, 120 детей с ОВЗ, в 2013-2014учебном году  -11 детей -инвалидов, 109 детей с ОВЗ, в 2014-2015 учебном году в нашем образовательном учреждении обучается 10 детей –инвалидов и  119 детей с ОВЗ.  Именно инклюзивное образование позволяет формировать такое образовательное пространство, в котором любой ребенок с разными психофизиологическими и индивидуальными особенностями может быть включен в образовательную и социальную жизнь образовательного учреждения, что позволяет ему добиваться успехов, ощущать безопасность и свою значимость в коллективе сверстников.</w:t>
      </w:r>
    </w:p>
    <w:p w:rsidR="00625CAA" w:rsidRDefault="00625CAA" w:rsidP="00655A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5CAA" w:rsidRDefault="00625CAA" w:rsidP="00655A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5A50" w:rsidRDefault="00655A50" w:rsidP="00655A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lastRenderedPageBreak/>
        <w:t>В Лицее в 2014-2015 учебном году 848</w:t>
      </w:r>
      <w:r w:rsidRPr="0019555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обучающихся, из них с ограниченными возможностями здоровья 119, что составляет 14% от всех школьников. </w:t>
      </w:r>
    </w:p>
    <w:p w:rsidR="00F7017B" w:rsidRDefault="00F7017B" w:rsidP="00655A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017B" w:rsidRPr="0019555F" w:rsidRDefault="00F7017B" w:rsidP="00655A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6A82" w:rsidRPr="00F7017B" w:rsidRDefault="00655A50" w:rsidP="00F7017B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  <w:r w:rsidRPr="0019555F">
        <w:rPr>
          <w:rFonts w:eastAsia="Calibri"/>
          <w:noProof/>
        </w:rPr>
        <w:drawing>
          <wp:inline distT="0" distB="0" distL="0" distR="0" wp14:anchorId="7ECFFBCC" wp14:editId="0BFBABE3">
            <wp:extent cx="4810506" cy="2038350"/>
            <wp:effectExtent l="0" t="0" r="0" b="0"/>
            <wp:docPr id="99" name="Диаграмма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C6A82" w:rsidRPr="0019555F" w:rsidRDefault="007C6A82" w:rsidP="001955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Среди детей с ОВЗ детей-инвалидов – 10 человек, с нарушением слуха – 3 человека, речи – 37 человек, зрения – 67 человек, с заболеваниями сердечно-сосудистой системы – 1 человек, кишечно-желудочного тракта – 1 человек.</w:t>
      </w:r>
    </w:p>
    <w:p w:rsidR="007C6A82" w:rsidRPr="0019555F" w:rsidRDefault="007C6A82" w:rsidP="0019555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55645DC6" wp14:editId="066E55D1">
            <wp:extent cx="4305300" cy="1827897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C6A82" w:rsidRPr="0019555F" w:rsidRDefault="007C6A82" w:rsidP="00655A5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6A82" w:rsidRPr="0019555F" w:rsidRDefault="007C6A82" w:rsidP="001955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Доля детей с ОВЗ на протяжении двух последних лет увеличилась с 12,7% до 14%. </w:t>
      </w:r>
    </w:p>
    <w:p w:rsidR="007C6A82" w:rsidRPr="0019555F" w:rsidRDefault="007C6A82" w:rsidP="001748E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C6A82" w:rsidRPr="0019555F" w:rsidRDefault="007C6A82" w:rsidP="0019555F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555F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51DEE115" wp14:editId="6E6DB845">
            <wp:extent cx="3119755" cy="1864360"/>
            <wp:effectExtent l="0" t="0" r="0" b="0"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C6A82" w:rsidRPr="0019555F" w:rsidRDefault="007C6A82" w:rsidP="0019555F">
      <w:pPr>
        <w:spacing w:after="0" w:line="360" w:lineRule="auto"/>
        <w:ind w:left="-180" w:firstLine="567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C6A82" w:rsidRDefault="007C6A82" w:rsidP="0019555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1955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Из числа 10 детей-инвалидов 2 человека (20%)  находятся на домашнем обучении, 8 человек (80 %) обучаются по классно-урочной форме.</w:t>
      </w:r>
    </w:p>
    <w:p w:rsidR="0022433B" w:rsidRDefault="0022433B" w:rsidP="0019555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Дети-инвалиды и дети с ОВЗ обучаются в Лицее в дном классе с нормально-развивающимися сверстниками. Предельная наполняемость классов, в которых обучаются дети с ОВЗ, не должна превышать 25 человек. Число детей с ОВЗ не должно превышать 4 человек.</w:t>
      </w:r>
    </w:p>
    <w:p w:rsidR="0022433B" w:rsidRDefault="0022433B" w:rsidP="0022433B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Алгоритм сопровождения ребёнка с ОВЗ</w:t>
      </w:r>
    </w:p>
    <w:p w:rsidR="0022433B" w:rsidRDefault="0022433B" w:rsidP="0022433B">
      <w:pPr>
        <w:pStyle w:val="a4"/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Зачисление в класс производится только с согласия родителей (законных представителей) на основании их заявления.</w:t>
      </w:r>
    </w:p>
    <w:p w:rsidR="0022433B" w:rsidRDefault="00EB3EAA" w:rsidP="0022433B">
      <w:pPr>
        <w:pStyle w:val="a4"/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На основе рекомендаций ПМПК и индивидуальной программы реабилитации ребёнка-инвалида, с обязательным учётом мнения родителей (законных представителей), разрабатывается и утверждается ПМПк Лицея индивидуальный учебный план для ребёнка с ОВЗ. Он может разрабатываться на учебный год, на полгода, либо на каждую четверть.</w:t>
      </w:r>
    </w:p>
    <w:p w:rsidR="00EB3EAA" w:rsidRDefault="00EB3EAA" w:rsidP="0022433B">
      <w:pPr>
        <w:pStyle w:val="a4"/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Для детей с ОВЗ необходимо предусмотреть занятия с логопедом, педагогом – психологом; организовать консультации с родителями (законными представителями).</w:t>
      </w:r>
    </w:p>
    <w:p w:rsidR="00EB3EAA" w:rsidRDefault="00EB3EAA" w:rsidP="0022433B">
      <w:pPr>
        <w:pStyle w:val="a4"/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 содержание образования необходимо внести индивидуальные листы обучения (ИЛО). Суть метода заключается в том, что  учащиеся до изучения темы получают ИЛО, в которых напечатаны вопросы по теме и оставлены места для ответов. Учащиеся дома самостоятельно изучают материал параграфа, заполняют ИЛО, становясь активно обучающимися. На уроке задания обсуждаются, ликвидируются пробелы в знаниях.</w:t>
      </w:r>
    </w:p>
    <w:p w:rsidR="00EB3EAA" w:rsidRPr="0022433B" w:rsidRDefault="00EB3EAA" w:rsidP="0022433B">
      <w:pPr>
        <w:pStyle w:val="a4"/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Для сопровождения ребёнка-инвалида, ребёнка с ОВЗ в штат Лицея введена ставка тьютора. </w:t>
      </w:r>
    </w:p>
    <w:p w:rsidR="007C6A82" w:rsidRPr="00D4065F" w:rsidRDefault="007C6A82" w:rsidP="00D406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       На сегодняшний день Лицей  готов разработать модель сопровождения ребёнка с ОВЗ, способствующую  успешной социализации детей в обществе, интеграции их с учётом развития к</w:t>
      </w:r>
      <w:r w:rsidR="00D4065F">
        <w:rPr>
          <w:rFonts w:ascii="Times New Roman" w:eastAsia="Times New Roman" w:hAnsi="Times New Roman" w:cs="Times New Roman"/>
          <w:sz w:val="24"/>
          <w:szCs w:val="24"/>
        </w:rPr>
        <w:t>аждого ребёнка. И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нклюзивное образование позволяет формировать такое образовательное пространство, в котором любой ребёнок разными психофизиологическими и индивидуальными особенностями может быть включён в образовательную и социальную жизнь Лицея. Что позволяет ему добиваться успехов, ощущать безопасность и свою значимость в коллективе сверстников.</w:t>
      </w:r>
    </w:p>
    <w:p w:rsidR="00774B04" w:rsidRDefault="00833FE7" w:rsidP="00D406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Для </w:t>
      </w:r>
      <w:r w:rsidR="005654BB">
        <w:rPr>
          <w:rFonts w:ascii="Times New Roman" w:eastAsia="Times New Roman" w:hAnsi="Times New Roman" w:cs="Times New Roman"/>
          <w:color w:val="222222"/>
          <w:sz w:val="24"/>
          <w:szCs w:val="24"/>
        </w:rPr>
        <w:t>реализации инклюзивного образования</w:t>
      </w:r>
      <w:r w:rsidR="00767B85"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Лицей сам до</w:t>
      </w:r>
      <w:r w:rsidR="000D67DA"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л</w:t>
      </w:r>
      <w:r w:rsidR="00767B85"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жен измениться для того, чтобы стать инклюзивным, ориентирова</w:t>
      </w:r>
      <w:r w:rsidR="00D406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нным на любого ребёнка с любыми </w:t>
      </w:r>
      <w:r w:rsidR="00767B85"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образовательными потребностями. Это сложный процесс, требующий организационн</w:t>
      </w:r>
      <w:r w:rsidR="000D67DA"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ы</w:t>
      </w:r>
      <w:r w:rsidR="00767B85"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х, содержательных, ценностных изменений. Нужно менять не только формы организации обучения, но и способы учебного взаимодействия учеников. Профессиональная ориентировка учителя на образовательную программу неизбежно  должна измениться на </w:t>
      </w:r>
      <w:r w:rsidR="00767B85"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способность видеть</w:t>
      </w:r>
      <w:r w:rsidR="00BA7D92"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индивидуальные возможности ученика и умение адаптировать программу обучения. Профессиональная позиция специалистов сопровождения должна быть направлена  на сопровождение учебного процесса, поддержку учителя на уроке, помощь ученику в овладении программным материалом и способами общения с другими детьми. Инклюзивное образование предполагает целый комплекс серьёзных изменений во всей школьной системе, в ценностных установках, в понимании роли учителя и родителей.</w:t>
      </w:r>
    </w:p>
    <w:p w:rsidR="00122B2C" w:rsidRPr="004D769C" w:rsidRDefault="00122B2C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4D769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Система управления реализации проекта</w:t>
      </w:r>
    </w:p>
    <w:p w:rsidR="00122B2C" w:rsidRDefault="00122B2C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Style w:val="a5"/>
        <w:tblW w:w="0" w:type="auto"/>
        <w:tblInd w:w="3227" w:type="dxa"/>
        <w:tblLook w:val="04A0" w:firstRow="1" w:lastRow="0" w:firstColumn="1" w:lastColumn="0" w:noHBand="0" w:noVBand="1"/>
      </w:tblPr>
      <w:tblGrid>
        <w:gridCol w:w="3544"/>
      </w:tblGrid>
      <w:tr w:rsidR="00122B2C" w:rsidTr="00122B2C">
        <w:tc>
          <w:tcPr>
            <w:tcW w:w="3544" w:type="dxa"/>
          </w:tcPr>
          <w:p w:rsidR="00122B2C" w:rsidRDefault="00122B2C" w:rsidP="00122B2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Администрация Лицея</w:t>
            </w:r>
          </w:p>
        </w:tc>
      </w:tr>
    </w:tbl>
    <w:p w:rsidR="00122B2C" w:rsidRDefault="004D769C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62865</wp:posOffset>
                </wp:positionV>
                <wp:extent cx="19050" cy="428625"/>
                <wp:effectExtent l="76200" t="38100" r="57150" b="66675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28625"/>
                        </a:xfrm>
                        <a:prstGeom prst="line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2pt,4.95pt" to="230.7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" strokecolor="#4579b8 [3044]">
                <v:stroke startarrow="open" endarrow="open"/>
              </v:line>
            </w:pict>
          </mc:Fallback>
        </mc:AlternateContent>
      </w:r>
    </w:p>
    <w:p w:rsidR="009A6E08" w:rsidRDefault="009A6E08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Style w:val="a5"/>
        <w:tblW w:w="0" w:type="auto"/>
        <w:tblInd w:w="2660" w:type="dxa"/>
        <w:tblLook w:val="04A0" w:firstRow="1" w:lastRow="0" w:firstColumn="1" w:lastColumn="0" w:noHBand="0" w:noVBand="1"/>
      </w:tblPr>
      <w:tblGrid>
        <w:gridCol w:w="4961"/>
      </w:tblGrid>
      <w:tr w:rsidR="00122B2C" w:rsidTr="009A6E08">
        <w:tc>
          <w:tcPr>
            <w:tcW w:w="4961" w:type="dxa"/>
            <w:shd w:val="clear" w:color="auto" w:fill="auto"/>
          </w:tcPr>
          <w:p w:rsidR="00122B2C" w:rsidRDefault="004D769C" w:rsidP="00122B2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2222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CAA3653" wp14:editId="18F2E24D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245745</wp:posOffset>
                      </wp:positionV>
                      <wp:extent cx="847725" cy="1181100"/>
                      <wp:effectExtent l="38100" t="38100" r="47625" b="57150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7725" cy="1181100"/>
                              </a:xfrm>
                              <a:prstGeom prst="line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45pt,19.35pt" to="168.2pt,1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" strokecolor="#4579b8 [3044]">
                      <v:stroke startarrow="open" endarrow="open"/>
                    </v:line>
                  </w:pict>
                </mc:Fallback>
              </mc:AlternateContent>
            </w:r>
            <w:r w:rsidR="000270F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Автор проекта и инициативная группа</w:t>
            </w:r>
          </w:p>
        </w:tc>
      </w:tr>
    </w:tbl>
    <w:p w:rsidR="00122B2C" w:rsidRDefault="004D769C" w:rsidP="000270F4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B9B2DC4" wp14:editId="1B37A35A">
                <wp:simplePos x="0" y="0"/>
                <wp:positionH relativeFrom="column">
                  <wp:posOffset>2796540</wp:posOffset>
                </wp:positionH>
                <wp:positionV relativeFrom="paragraph">
                  <wp:posOffset>23495</wp:posOffset>
                </wp:positionV>
                <wp:extent cx="180975" cy="1552575"/>
                <wp:effectExtent l="76200" t="38100" r="66675" b="66675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1552575"/>
                        </a:xfrm>
                        <a:prstGeom prst="line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2" o:spid="_x0000_s1026" style="position:absolute;flip:x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2pt,1.85pt" to="234.45pt,1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" strokecolor="#4579b8 [3044]">
                <v:stroke startarrow="open" endarrow="open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08283CB" wp14:editId="6A06E340">
                <wp:simplePos x="0" y="0"/>
                <wp:positionH relativeFrom="column">
                  <wp:posOffset>3091815</wp:posOffset>
                </wp:positionH>
                <wp:positionV relativeFrom="paragraph">
                  <wp:posOffset>24130</wp:posOffset>
                </wp:positionV>
                <wp:extent cx="1057275" cy="371475"/>
                <wp:effectExtent l="38100" t="57150" r="9525" b="85725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371475"/>
                        </a:xfrm>
                        <a:prstGeom prst="line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6" o:spid="_x0000_s1026" style="position:absolute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3.45pt,1.9pt" to="326.7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" strokecolor="#4579b8 [3044]">
                <v:stroke startarrow="open" endarrow="open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5490CA8" wp14:editId="7E774CEA">
                <wp:simplePos x="0" y="0"/>
                <wp:positionH relativeFrom="column">
                  <wp:posOffset>1967865</wp:posOffset>
                </wp:positionH>
                <wp:positionV relativeFrom="paragraph">
                  <wp:posOffset>71754</wp:posOffset>
                </wp:positionV>
                <wp:extent cx="942975" cy="1133475"/>
                <wp:effectExtent l="38100" t="38100" r="47625" b="47625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2975" cy="1133475"/>
                        </a:xfrm>
                        <a:prstGeom prst="line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5" o:spid="_x0000_s1026" style="position:absolute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95pt,5.65pt" to="229.2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" strokecolor="#4579b8 [3044]">
                <v:stroke startarrow="open" endarrow="open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1CE9C94" wp14:editId="2E599F13">
                <wp:simplePos x="0" y="0"/>
                <wp:positionH relativeFrom="column">
                  <wp:posOffset>1663065</wp:posOffset>
                </wp:positionH>
                <wp:positionV relativeFrom="paragraph">
                  <wp:posOffset>24130</wp:posOffset>
                </wp:positionV>
                <wp:extent cx="1247775" cy="228600"/>
                <wp:effectExtent l="38100" t="76200" r="0" b="952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7775" cy="228600"/>
                        </a:xfrm>
                        <a:prstGeom prst="line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4" o:spid="_x0000_s1026" style="position:absolute;flip:x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5pt,1.9pt" to="229.2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" strokecolor="#4579b8 [3044]">
                <v:stroke startarrow="open" endarrow="open"/>
              </v:line>
            </w:pict>
          </mc:Fallback>
        </mc:AlternateContent>
      </w:r>
    </w:p>
    <w:tbl>
      <w:tblPr>
        <w:tblStyle w:val="a5"/>
        <w:tblW w:w="0" w:type="auto"/>
        <w:tblInd w:w="669" w:type="dxa"/>
        <w:tblLook w:val="04A0" w:firstRow="1" w:lastRow="0" w:firstColumn="1" w:lastColumn="0" w:noHBand="0" w:noVBand="1"/>
      </w:tblPr>
      <w:tblGrid>
        <w:gridCol w:w="2093"/>
      </w:tblGrid>
      <w:tr w:rsidR="000270F4" w:rsidRPr="009A6E08" w:rsidTr="000270F4">
        <w:tc>
          <w:tcPr>
            <w:tcW w:w="2093" w:type="dxa"/>
          </w:tcPr>
          <w:p w:rsidR="000270F4" w:rsidRDefault="000270F4" w:rsidP="00122B2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Педагогический совет Лицея</w:t>
            </w:r>
          </w:p>
        </w:tc>
      </w:tr>
    </w:tbl>
    <w:tbl>
      <w:tblPr>
        <w:tblStyle w:val="a5"/>
        <w:tblpPr w:leftFromText="180" w:rightFromText="180" w:vertAnchor="text" w:horzAnchor="margin" w:tblpXSpec="right" w:tblpY="-779"/>
        <w:tblW w:w="0" w:type="auto"/>
        <w:tblLook w:val="04A0" w:firstRow="1" w:lastRow="0" w:firstColumn="1" w:lastColumn="0" w:noHBand="0" w:noVBand="1"/>
      </w:tblPr>
      <w:tblGrid>
        <w:gridCol w:w="2835"/>
      </w:tblGrid>
      <w:tr w:rsidR="000270F4" w:rsidTr="000270F4">
        <w:tc>
          <w:tcPr>
            <w:tcW w:w="2835" w:type="dxa"/>
          </w:tcPr>
          <w:p w:rsidR="000270F4" w:rsidRDefault="000270F4" w:rsidP="000270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Родительский комитет Лицея</w:t>
            </w:r>
          </w:p>
        </w:tc>
      </w:tr>
    </w:tbl>
    <w:p w:rsidR="000270F4" w:rsidRDefault="000270F4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tbl>
      <w:tblPr>
        <w:tblStyle w:val="a5"/>
        <w:tblpPr w:leftFromText="180" w:rightFromText="180" w:vertAnchor="text" w:horzAnchor="page" w:tblpX="2218" w:tblpY="187"/>
        <w:tblW w:w="0" w:type="auto"/>
        <w:tblLook w:val="04A0" w:firstRow="1" w:lastRow="0" w:firstColumn="1" w:lastColumn="0" w:noHBand="0" w:noVBand="1"/>
      </w:tblPr>
      <w:tblGrid>
        <w:gridCol w:w="2693"/>
      </w:tblGrid>
      <w:tr w:rsidR="000270F4" w:rsidTr="000270F4">
        <w:tc>
          <w:tcPr>
            <w:tcW w:w="2693" w:type="dxa"/>
          </w:tcPr>
          <w:p w:rsidR="000270F4" w:rsidRDefault="000270F4" w:rsidP="000270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Совет самоуправления</w:t>
            </w:r>
          </w:p>
        </w:tc>
      </w:tr>
    </w:tbl>
    <w:tbl>
      <w:tblPr>
        <w:tblStyle w:val="a5"/>
        <w:tblpPr w:leftFromText="180" w:rightFromText="180" w:vertAnchor="text" w:horzAnchor="page" w:tblpX="7723" w:tblpY="172"/>
        <w:tblW w:w="0" w:type="auto"/>
        <w:tblLook w:val="04A0" w:firstRow="1" w:lastRow="0" w:firstColumn="1" w:lastColumn="0" w:noHBand="0" w:noVBand="1"/>
      </w:tblPr>
      <w:tblGrid>
        <w:gridCol w:w="2551"/>
      </w:tblGrid>
      <w:tr w:rsidR="000270F4" w:rsidTr="000270F4">
        <w:tc>
          <w:tcPr>
            <w:tcW w:w="2551" w:type="dxa"/>
          </w:tcPr>
          <w:p w:rsidR="000270F4" w:rsidRDefault="000270F4" w:rsidP="000270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Методические объединения учителей</w:t>
            </w:r>
          </w:p>
        </w:tc>
      </w:tr>
    </w:tbl>
    <w:p w:rsidR="000270F4" w:rsidRDefault="000270F4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:rsidR="000270F4" w:rsidRDefault="000270F4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tbl>
      <w:tblPr>
        <w:tblStyle w:val="a5"/>
        <w:tblW w:w="0" w:type="auto"/>
        <w:tblInd w:w="2660" w:type="dxa"/>
        <w:tblLook w:val="04A0" w:firstRow="1" w:lastRow="0" w:firstColumn="1" w:lastColumn="0" w:noHBand="0" w:noVBand="1"/>
      </w:tblPr>
      <w:tblGrid>
        <w:gridCol w:w="2693"/>
      </w:tblGrid>
      <w:tr w:rsidR="000270F4" w:rsidTr="000270F4">
        <w:tc>
          <w:tcPr>
            <w:tcW w:w="2693" w:type="dxa"/>
          </w:tcPr>
          <w:p w:rsidR="000270F4" w:rsidRDefault="000270F4" w:rsidP="00122B2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Социальные партнёры</w:t>
            </w:r>
          </w:p>
        </w:tc>
      </w:tr>
    </w:tbl>
    <w:p w:rsidR="002511B5" w:rsidRDefault="002511B5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Default="00625CAA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511B5" w:rsidRDefault="002511B5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511B5" w:rsidRDefault="002511B5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511B5" w:rsidRDefault="002511B5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511B5" w:rsidRDefault="002511B5" w:rsidP="002511B5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 xml:space="preserve">В Лицее создана модель инклюзивного образования, </w:t>
      </w:r>
    </w:p>
    <w:p w:rsidR="002511B5" w:rsidRDefault="002511B5" w:rsidP="00A0580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noProof/>
        </w:rPr>
        <w:drawing>
          <wp:inline distT="0" distB="0" distL="0" distR="0" wp14:anchorId="0C100999" wp14:editId="5E4CEFB9">
            <wp:extent cx="5372100" cy="3726877"/>
            <wp:effectExtent l="0" t="0" r="0" b="6985"/>
            <wp:docPr id="2" name="Рисунок 2" descr="http://school4kruf.ucoz.ru/_si/0/149389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chool4kruf.ucoz.ru/_si/0/1493891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230" cy="372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1B5" w:rsidRDefault="002511B5" w:rsidP="002511B5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а также  предусмотрено комплексное сопровождение детей-инвалидов и детей с ОВЗ:</w:t>
      </w:r>
    </w:p>
    <w:p w:rsidR="002511B5" w:rsidRPr="002511B5" w:rsidRDefault="002511B5" w:rsidP="002511B5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        </w:t>
      </w:r>
      <w:r w:rsidRPr="002511B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Комплексное сопровождени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е детей-инвалидов и детей с ОВЗ</w:t>
      </w:r>
    </w:p>
    <w:p w:rsidR="000270F4" w:rsidRDefault="000270F4" w:rsidP="002511B5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2511B5">
        <w:rPr>
          <w:noProof/>
        </w:rPr>
        <w:drawing>
          <wp:inline distT="0" distB="0" distL="0" distR="0" wp14:anchorId="5B8183A2" wp14:editId="12A3D0B8">
            <wp:extent cx="4924425" cy="2886147"/>
            <wp:effectExtent l="0" t="0" r="0" b="9525"/>
            <wp:docPr id="1" name="Рисунок 1" descr="http://school4kruf.ucoz.ru/_si/0/s48187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4kruf.ucoz.ru/_si/0/s4818763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831" cy="2890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0F4" w:rsidRDefault="000270F4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9650C" w:rsidRDefault="0029650C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9650C" w:rsidRDefault="0029650C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25CAA" w:rsidRPr="00D4065F" w:rsidRDefault="00625CAA" w:rsidP="00122B2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46523" w:rsidRPr="00D4065F" w:rsidRDefault="00655A50" w:rsidP="0019555F">
      <w:pPr>
        <w:spacing w:before="84" w:after="192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1.4</w:t>
      </w:r>
      <w:r w:rsidR="00F40E7F" w:rsidRPr="0019555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46523" w:rsidRPr="00D4065F">
        <w:rPr>
          <w:rFonts w:ascii="Times New Roman" w:eastAsia="Times New Roman" w:hAnsi="Times New Roman" w:cs="Times New Roman"/>
          <w:b/>
          <w:sz w:val="28"/>
          <w:szCs w:val="28"/>
        </w:rPr>
        <w:t>Обоснование значимости для развития системы образования Краснодарского края</w:t>
      </w:r>
    </w:p>
    <w:p w:rsidR="00A910AF" w:rsidRPr="0019555F" w:rsidRDefault="00646523" w:rsidP="00050499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</w:pPr>
      <w:r w:rsidRPr="0019555F">
        <w:t xml:space="preserve">  </w:t>
      </w:r>
      <w:r w:rsidR="000664BC" w:rsidRPr="0019555F">
        <w:t>В рамках государственной программы Краснодарского края «Доступ</w:t>
      </w:r>
      <w:r w:rsidR="00CC0420" w:rsidRPr="0019555F">
        <w:t>ная среда» в Лицее обновлена материально-техническая база, созданы условия для маломобильных граждан. На следующем этапе становится возможным освоение созданных условий, проведение ряда мероприятий по вовлечению детей с ОВЗ в образовательное пространство.</w:t>
      </w:r>
      <w:r w:rsidR="00A910AF" w:rsidRPr="0019555F">
        <w:t xml:space="preserve"> </w:t>
      </w:r>
      <w:r w:rsidR="00050499" w:rsidRPr="00904666">
        <w:t xml:space="preserve">Для региона необходим успешный опыт </w:t>
      </w:r>
      <w:r w:rsidR="00050499">
        <w:t>и вариативность модели инклюзивного образования при решении задачи по предоставлению реального права детей с ОВЗ на инклюзивное образование по месту жительства, а также соблюдения прав родителей на выбор образовательного учреждения.</w:t>
      </w:r>
    </w:p>
    <w:p w:rsidR="000D67DA" w:rsidRPr="0019555F" w:rsidRDefault="00655A50" w:rsidP="00D4065F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40E7F" w:rsidRPr="001955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6523" w:rsidRPr="00D4065F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="00646523" w:rsidRPr="0019555F">
        <w:rPr>
          <w:rFonts w:ascii="Times New Roman" w:hAnsi="Times New Roman" w:cs="Times New Roman"/>
          <w:sz w:val="24"/>
          <w:szCs w:val="24"/>
        </w:rPr>
        <w:t xml:space="preserve"> - </w:t>
      </w:r>
      <w:r w:rsidR="00646523" w:rsidRPr="0019555F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модели инклюзивного образования, исключающей любую дискриминацию детей, обеспечивающую толерантное отношение ко всем участникам образовательного процесса, создающую особые условия для КАЖДОГО ребенка, имеющего особые образовательные потребности.</w:t>
      </w:r>
    </w:p>
    <w:p w:rsidR="000D67DA" w:rsidRPr="0019555F" w:rsidRDefault="00646523" w:rsidP="00D406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65F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Объект исследования</w:t>
      </w:r>
      <w:r w:rsidRPr="0019555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33FE7" w:rsidRPr="0019555F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19555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33FE7" w:rsidRPr="0019555F">
        <w:rPr>
          <w:rFonts w:ascii="Times New Roman" w:eastAsia="Times New Roman" w:hAnsi="Times New Roman" w:cs="Times New Roman"/>
          <w:sz w:val="24"/>
          <w:szCs w:val="24"/>
        </w:rPr>
        <w:t>инклюзивное образование.</w:t>
      </w:r>
    </w:p>
    <w:p w:rsidR="000D67DA" w:rsidRPr="00D4065F" w:rsidRDefault="00646523" w:rsidP="00D406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65F">
        <w:rPr>
          <w:rFonts w:ascii="Times New Roman" w:eastAsia="Times New Roman" w:hAnsi="Times New Roman" w:cs="Times New Roman"/>
          <w:b/>
          <w:sz w:val="28"/>
          <w:szCs w:val="28"/>
        </w:rPr>
        <w:t>Предмет исследования</w:t>
      </w:r>
      <w:r w:rsidR="00833FE7" w:rsidRPr="0019555F">
        <w:rPr>
          <w:rFonts w:ascii="Times New Roman" w:eastAsia="Times New Roman" w:hAnsi="Times New Roman" w:cs="Times New Roman"/>
          <w:sz w:val="24"/>
          <w:szCs w:val="24"/>
        </w:rPr>
        <w:t xml:space="preserve"> – сопровождение  инклюзивного образования.</w:t>
      </w:r>
    </w:p>
    <w:p w:rsidR="000D67DA" w:rsidRPr="0019555F" w:rsidRDefault="00646523" w:rsidP="00D4065F">
      <w:pPr>
        <w:overflowPunct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065F">
        <w:rPr>
          <w:rFonts w:ascii="Times New Roman" w:hAnsi="Times New Roman" w:cs="Times New Roman"/>
          <w:b/>
          <w:sz w:val="28"/>
          <w:szCs w:val="28"/>
        </w:rPr>
        <w:t>Гипотеза</w:t>
      </w:r>
      <w:r w:rsidRPr="00195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555F">
        <w:rPr>
          <w:rFonts w:ascii="Times New Roman" w:hAnsi="Times New Roman" w:cs="Times New Roman"/>
          <w:sz w:val="24"/>
          <w:szCs w:val="24"/>
        </w:rPr>
        <w:t>– е</w:t>
      </w:r>
      <w:r w:rsidRPr="0019555F">
        <w:rPr>
          <w:rFonts w:ascii="Times New Roman" w:eastAsia="Times New Roman" w:hAnsi="Times New Roman" w:cs="Times New Roman"/>
          <w:bCs/>
          <w:sz w:val="24"/>
          <w:szCs w:val="24"/>
        </w:rPr>
        <w:t>сли устранить образовательные барьеры</w:t>
      </w:r>
      <w:r w:rsidR="00833FE7" w:rsidRPr="0019555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9555F">
        <w:rPr>
          <w:rFonts w:ascii="Times New Roman" w:eastAsia="Times New Roman" w:hAnsi="Times New Roman" w:cs="Times New Roman"/>
          <w:bCs/>
          <w:sz w:val="24"/>
          <w:szCs w:val="24"/>
        </w:rPr>
        <w:t xml:space="preserve">, то каждый ребенок </w:t>
      </w:r>
      <w:r w:rsidR="001748E1">
        <w:rPr>
          <w:rFonts w:ascii="Times New Roman" w:eastAsia="Times New Roman" w:hAnsi="Times New Roman" w:cs="Times New Roman"/>
          <w:bCs/>
          <w:sz w:val="24"/>
          <w:szCs w:val="24"/>
        </w:rPr>
        <w:t xml:space="preserve">с ОВЗ </w:t>
      </w:r>
      <w:r w:rsidRPr="0019555F">
        <w:rPr>
          <w:rFonts w:ascii="Times New Roman" w:eastAsia="Times New Roman" w:hAnsi="Times New Roman" w:cs="Times New Roman"/>
          <w:bCs/>
          <w:sz w:val="24"/>
          <w:szCs w:val="24"/>
        </w:rPr>
        <w:t>сможет развиваться в своем собственном режиме и получить доступное качественное образование с учетом индивидуальных потребностей и собственных возможностей.</w:t>
      </w:r>
    </w:p>
    <w:p w:rsidR="00646523" w:rsidRPr="00D4065F" w:rsidRDefault="00646523" w:rsidP="00D4065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065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646523" w:rsidRPr="0019555F" w:rsidRDefault="00646523" w:rsidP="00DC0041">
      <w:pPr>
        <w:numPr>
          <w:ilvl w:val="0"/>
          <w:numId w:val="1"/>
        </w:numPr>
        <w:tabs>
          <w:tab w:val="num" w:pos="900"/>
        </w:tabs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Создать нормативно-правовые, кадровые, программно-методические, материально-технические условия, необходимые для реализации проекта.</w:t>
      </w:r>
    </w:p>
    <w:p w:rsidR="00646523" w:rsidRPr="0019555F" w:rsidRDefault="00646523" w:rsidP="00DC0041">
      <w:pPr>
        <w:numPr>
          <w:ilvl w:val="0"/>
          <w:numId w:val="1"/>
        </w:numPr>
        <w:tabs>
          <w:tab w:val="num" w:pos="900"/>
        </w:tabs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Разработать модель инклюзивного образования и внедрить в образовательный процесс.</w:t>
      </w:r>
    </w:p>
    <w:p w:rsidR="00791AD4" w:rsidRPr="001748E1" w:rsidRDefault="0029650C" w:rsidP="0029650C">
      <w:pPr>
        <w:pStyle w:val="a4"/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spacing w:after="0" w:line="36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6523" w:rsidRPr="001748E1">
        <w:rPr>
          <w:rFonts w:ascii="Times New Roman" w:eastAsia="Times New Roman" w:hAnsi="Times New Roman" w:cs="Times New Roman"/>
          <w:sz w:val="24"/>
          <w:szCs w:val="24"/>
        </w:rPr>
        <w:t>Сформировать социально-психологическую культуру, толерантное сознание  всех участников образовательного процесса.</w:t>
      </w:r>
    </w:p>
    <w:p w:rsidR="001748E1" w:rsidRPr="001748E1" w:rsidRDefault="001748E1" w:rsidP="0029650C">
      <w:pPr>
        <w:numPr>
          <w:ilvl w:val="0"/>
          <w:numId w:val="1"/>
        </w:numPr>
        <w:tabs>
          <w:tab w:val="num" w:pos="900"/>
        </w:tabs>
        <w:spacing w:after="0" w:line="36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Проанализировать эффективность модели инклюзивного образования и представить опыт работы педагогическому сообществу.</w:t>
      </w:r>
    </w:p>
    <w:p w:rsidR="00646523" w:rsidRPr="0019555F" w:rsidRDefault="00791AD4" w:rsidP="0019555F">
      <w:pPr>
        <w:tabs>
          <w:tab w:val="num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655A5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40E7F" w:rsidRPr="0019555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46523" w:rsidRPr="00D4065F">
        <w:rPr>
          <w:rFonts w:ascii="Times New Roman" w:eastAsia="Times New Roman" w:hAnsi="Times New Roman" w:cs="Times New Roman"/>
          <w:b/>
          <w:sz w:val="28"/>
          <w:szCs w:val="28"/>
        </w:rPr>
        <w:t>Методологическая основа проекта</w:t>
      </w: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19555F">
        <w:t xml:space="preserve">        В основу проекта «Мир больших возможностей» положены идеи Л.С.Выготского </w:t>
      </w:r>
      <w:r w:rsidR="000D67DA" w:rsidRPr="0019555F">
        <w:t xml:space="preserve"> </w:t>
      </w:r>
      <w:r w:rsidRPr="0019555F">
        <w:t xml:space="preserve">о том, что построение и формирование высшей психической деятельности совершается в процессе социального развития ребёнка. 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Ограничения в жизнедеятельности и социальная недостаточность ребенка с ОВЗ непосредственно связаны не с первичным биологическим неблагополучием, а с его </w:t>
      </w: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"социальным вывихом" (метафора Л.С.Выготского). Отклонения в развитии ребенка приводят к его выпадению из  социально и культурно обусловленного образовательного пространства. Грубо нарушается связь ребенка с социумом и культурой как источником развития человека.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В то же время обычный взрослый носитель культуры, как правило , не знает, каким образом передать социальный опыт, который каждый нормально развивающийся ребенок приобретает без специально организованных условий обучения в среде сверстников, в социуме, в мире культуры.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В силу этого дети с ОВЗ наряду с характерными для их сверстников познавательными интересами и образовательными потребностями имеют специфические – особые - потребности обучения.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Особые образовательные потребности различаются у детей разных категорий, поскольку определяются спецификой нарушения психического развития. Они определяют особую логику построения учебного процесса для детей с теми или иными нарушениями, находят свое отражение в структуре и содержании образования. Наряду с этим можно выделить особые по своему характеру потребности, свойственные всем детям с ОВЗ, как-то: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· начать специальное – коррекционное - обучение ребенка сразу же после выявления первичного нарушения развития, как можно раньше при подготовке ребенка к школьному обучению;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· индивидуализировать обучение в большей степени, чем требуется для нормально развивающегося  ребенка;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· ввести в содержание обучения ребенка специальные разделы, не присутствующие в программах  образования нормально развивающихся сверстников;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· использовать специальные методы, приемы и средства обучения (в том числе специализированные компьютерные технологии), обеспечивающие реализацию «обходных путей» обучения и облегчающие усвоение учебного материала;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· обеспечить особую пространственную и временную организацию образовательной среды;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t>· максимально раздвинуть образовательное пространство за пределы образовательного учреждения.</w:t>
      </w:r>
    </w:p>
    <w:p w:rsidR="00646523" w:rsidRPr="0019555F" w:rsidRDefault="00646523" w:rsidP="001955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>Учет особых образовательных потребностей различных категорий детей с ОВЗ , обусловленных характером (типом) и выраженностью нарушений, ориентация на максимальное удовлетворение этих потребностей наряду с необходимостью реализации общего стандарта образования -  необходимое условие эффективности инклюзивного обучения.</w:t>
      </w:r>
    </w:p>
    <w:p w:rsidR="00D4065F" w:rsidRDefault="00646523" w:rsidP="00D406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Только удовлетворяя особые образовательные потребности такого ребенка, можно открыть ему путь к общему образованию.</w:t>
      </w:r>
    </w:p>
    <w:p w:rsidR="00D4065F" w:rsidRPr="0019555F" w:rsidRDefault="00D4065F" w:rsidP="00D4065F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46523" w:rsidRPr="00D4065F" w:rsidRDefault="00646523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4065F">
        <w:rPr>
          <w:b/>
          <w:bCs/>
          <w:color w:val="000000"/>
          <w:sz w:val="28"/>
          <w:szCs w:val="28"/>
          <w:bdr w:val="none" w:sz="0" w:space="0" w:color="auto" w:frame="1"/>
        </w:rPr>
        <w:t>Основные принципы работы в рамках проекта:</w:t>
      </w:r>
    </w:p>
    <w:p w:rsidR="00646523" w:rsidRPr="00D4065F" w:rsidRDefault="00646523" w:rsidP="00D4065F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646523" w:rsidRPr="0019555F" w:rsidRDefault="00646523" w:rsidP="00DC0041">
      <w:pPr>
        <w:pStyle w:val="21"/>
        <w:numPr>
          <w:ilvl w:val="0"/>
          <w:numId w:val="6"/>
        </w:numPr>
        <w:tabs>
          <w:tab w:val="left" w:pos="284"/>
        </w:tabs>
        <w:spacing w:line="360" w:lineRule="auto"/>
        <w:rPr>
          <w:rFonts w:ascii="Times New Roman" w:hAnsi="Times New Roman"/>
          <w:szCs w:val="24"/>
        </w:rPr>
      </w:pPr>
      <w:r w:rsidRPr="0019555F">
        <w:rPr>
          <w:rFonts w:ascii="Times New Roman" w:hAnsi="Times New Roman"/>
          <w:szCs w:val="24"/>
        </w:rPr>
        <w:t>Принцип комплексного подхода к организации образовательного процесса   (наблюдение и консультации ребенка разными специалистами, сопровождение  семей, имеющих детей с ОВЗ).</w:t>
      </w:r>
    </w:p>
    <w:p w:rsidR="00646523" w:rsidRPr="0019555F" w:rsidRDefault="00646523" w:rsidP="00DC0041">
      <w:pPr>
        <w:pStyle w:val="a4"/>
        <w:numPr>
          <w:ilvl w:val="0"/>
          <w:numId w:val="6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>Принцип дифференцированной помощи (учет уровня мотивации, базового уровня знаний, степени готовности к сотрудничеству значимых взрослых).</w:t>
      </w:r>
    </w:p>
    <w:p w:rsidR="00646523" w:rsidRPr="0019555F" w:rsidRDefault="00646523" w:rsidP="00DC0041">
      <w:pPr>
        <w:pStyle w:val="21"/>
        <w:numPr>
          <w:ilvl w:val="0"/>
          <w:numId w:val="6"/>
        </w:numPr>
        <w:tabs>
          <w:tab w:val="left" w:pos="1440"/>
        </w:tabs>
        <w:spacing w:line="360" w:lineRule="auto"/>
        <w:rPr>
          <w:rFonts w:ascii="Times New Roman" w:hAnsi="Times New Roman"/>
          <w:szCs w:val="24"/>
        </w:rPr>
      </w:pPr>
      <w:r w:rsidRPr="0019555F">
        <w:rPr>
          <w:rFonts w:ascii="Times New Roman" w:hAnsi="Times New Roman"/>
          <w:szCs w:val="24"/>
        </w:rPr>
        <w:t>Принцип сотрудничества и равной ответственности (объединение целей педагогов и семьи, а также определение меры ответственности каждого).</w:t>
      </w:r>
    </w:p>
    <w:p w:rsidR="00646523" w:rsidRPr="0019555F" w:rsidRDefault="00646523" w:rsidP="00DC0041">
      <w:pPr>
        <w:numPr>
          <w:ilvl w:val="0"/>
          <w:numId w:val="6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>Деятельностный принцип (повышение активности родителей путем участия в  разных видах совместной деятельности).</w:t>
      </w:r>
    </w:p>
    <w:p w:rsidR="00D4065F" w:rsidRDefault="00646523" w:rsidP="00DC0041">
      <w:pPr>
        <w:pStyle w:val="21"/>
        <w:numPr>
          <w:ilvl w:val="0"/>
          <w:numId w:val="6"/>
        </w:numPr>
        <w:tabs>
          <w:tab w:val="left" w:pos="1440"/>
        </w:tabs>
        <w:spacing w:line="360" w:lineRule="auto"/>
        <w:rPr>
          <w:rFonts w:ascii="Times New Roman" w:hAnsi="Times New Roman"/>
          <w:szCs w:val="24"/>
        </w:rPr>
      </w:pPr>
      <w:r w:rsidRPr="0019555F">
        <w:rPr>
          <w:rFonts w:ascii="Times New Roman" w:hAnsi="Times New Roman"/>
          <w:szCs w:val="24"/>
        </w:rPr>
        <w:t>Принцип признания индивидуальности и уникальности каждого субъекта образовательного процесса.</w:t>
      </w:r>
    </w:p>
    <w:p w:rsidR="00D4065F" w:rsidRPr="00F7017B" w:rsidRDefault="00D4065F" w:rsidP="00D4065F">
      <w:pPr>
        <w:pStyle w:val="21"/>
        <w:tabs>
          <w:tab w:val="left" w:pos="1440"/>
        </w:tabs>
        <w:spacing w:line="360" w:lineRule="auto"/>
        <w:ind w:firstLine="0"/>
        <w:rPr>
          <w:rFonts w:ascii="Times New Roman" w:hAnsi="Times New Roman"/>
          <w:bCs/>
          <w:iCs/>
          <w:szCs w:val="24"/>
        </w:rPr>
      </w:pPr>
      <w:r w:rsidRPr="00F7017B">
        <w:rPr>
          <w:rFonts w:ascii="Times New Roman" w:hAnsi="Times New Roman"/>
          <w:b/>
          <w:sz w:val="28"/>
          <w:szCs w:val="28"/>
        </w:rPr>
        <w:t>4</w:t>
      </w:r>
      <w:r w:rsidRPr="00D4065F">
        <w:rPr>
          <w:rFonts w:ascii="Times New Roman" w:hAnsi="Times New Roman"/>
          <w:sz w:val="28"/>
          <w:szCs w:val="28"/>
        </w:rPr>
        <w:t>.</w:t>
      </w:r>
      <w:r w:rsidR="00646523" w:rsidRPr="00D4065F">
        <w:rPr>
          <w:rFonts w:ascii="Times New Roman" w:hAnsi="Times New Roman"/>
          <w:b/>
          <w:sz w:val="28"/>
          <w:szCs w:val="28"/>
        </w:rPr>
        <w:t>Основная идея инновационного продукта</w:t>
      </w:r>
      <w:r w:rsidR="00646523" w:rsidRPr="00D4065F">
        <w:rPr>
          <w:rFonts w:ascii="Times New Roman" w:hAnsi="Times New Roman"/>
          <w:b/>
          <w:szCs w:val="24"/>
        </w:rPr>
        <w:t xml:space="preserve"> - </w:t>
      </w:r>
      <w:r w:rsidR="00646523" w:rsidRPr="00D4065F">
        <w:rPr>
          <w:rFonts w:ascii="Times New Roman" w:hAnsi="Times New Roman"/>
          <w:bCs/>
          <w:iCs/>
          <w:szCs w:val="24"/>
        </w:rPr>
        <w:t>обеспечение равного доступа к получению образования и создание необходимых условий для достижения успеха всеми без исключения детьми независимо от их индивидуальных особенностей, психических и физических возможностей.</w:t>
      </w:r>
    </w:p>
    <w:p w:rsidR="00646523" w:rsidRPr="00D4065F" w:rsidRDefault="00791AD4" w:rsidP="0019555F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4065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655A50" w:rsidRPr="00D4065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5</w:t>
      </w:r>
      <w:r w:rsidR="00F40E7F" w:rsidRPr="00D4065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.</w:t>
      </w:r>
      <w:r w:rsidRPr="00D4065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</w:t>
      </w:r>
      <w:r w:rsidR="00646523" w:rsidRPr="00D4065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Механизм реализации проекта</w:t>
      </w:r>
    </w:p>
    <w:p w:rsidR="00646523" w:rsidRPr="0019555F" w:rsidRDefault="00646523" w:rsidP="0019555F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5"/>
        <w:tblW w:w="10957" w:type="dxa"/>
        <w:tblInd w:w="-1026" w:type="dxa"/>
        <w:tblLook w:val="04A0" w:firstRow="1" w:lastRow="0" w:firstColumn="1" w:lastColumn="0" w:noHBand="0" w:noVBand="1"/>
      </w:tblPr>
      <w:tblGrid>
        <w:gridCol w:w="560"/>
        <w:gridCol w:w="2502"/>
        <w:gridCol w:w="3308"/>
        <w:gridCol w:w="1481"/>
        <w:gridCol w:w="3308"/>
      </w:tblGrid>
      <w:tr w:rsidR="00646523" w:rsidRPr="0019555F" w:rsidTr="00C60970">
        <w:tc>
          <w:tcPr>
            <w:tcW w:w="617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Действия (наименование мероприятий)</w:t>
            </w:r>
          </w:p>
        </w:tc>
        <w:tc>
          <w:tcPr>
            <w:tcW w:w="1691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 реализации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Полученный (ожидаемый) результат</w:t>
            </w:r>
          </w:p>
        </w:tc>
      </w:tr>
      <w:tr w:rsidR="00646523" w:rsidRPr="0019555F" w:rsidTr="00C60970">
        <w:trPr>
          <w:trHeight w:val="562"/>
        </w:trPr>
        <w:tc>
          <w:tcPr>
            <w:tcW w:w="10957" w:type="dxa"/>
            <w:gridSpan w:val="5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b/>
                <w:sz w:val="24"/>
                <w:szCs w:val="24"/>
              </w:rPr>
              <w:t>Этап 1. Организационно-подготовительный</w:t>
            </w:r>
          </w:p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b/>
                <w:sz w:val="24"/>
                <w:szCs w:val="24"/>
              </w:rPr>
              <w:t>(август 2014г. – август 2015г)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Сформировать нормативно-правовую базу, регламентирующую реализацию инклюзивного образования в Лицее.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Формирование  пакета документов, регламентирующих реализацию инклюзивного образования в Лицее.</w:t>
            </w:r>
          </w:p>
        </w:tc>
        <w:tc>
          <w:tcPr>
            <w:tcW w:w="1691" w:type="dxa"/>
          </w:tcPr>
          <w:p w:rsidR="00646523" w:rsidRPr="0019555F" w:rsidRDefault="000D67DA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август-сентябрь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Пакет нормативных документов, регламентирующих реализацию инклюзивного образования в Лицее.</w:t>
            </w:r>
          </w:p>
        </w:tc>
      </w:tr>
      <w:tr w:rsidR="00833FE7" w:rsidRPr="0019555F" w:rsidTr="00C60970">
        <w:tc>
          <w:tcPr>
            <w:tcW w:w="617" w:type="dxa"/>
          </w:tcPr>
          <w:p w:rsidR="00833FE7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883" w:type="dxa"/>
          </w:tcPr>
          <w:p w:rsidR="00833FE7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показателей и </w:t>
            </w:r>
            <w:r w:rsidRPr="00195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критериев успешной реализации инклюзивного образования</w:t>
            </w:r>
          </w:p>
        </w:tc>
        <w:tc>
          <w:tcPr>
            <w:tcW w:w="2883" w:type="dxa"/>
          </w:tcPr>
          <w:p w:rsidR="00833FE7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показателей и критериев успешной </w:t>
            </w:r>
            <w:r w:rsidRPr="00195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инклюзивного образования</w:t>
            </w:r>
          </w:p>
        </w:tc>
        <w:tc>
          <w:tcPr>
            <w:tcW w:w="1691" w:type="dxa"/>
          </w:tcPr>
          <w:p w:rsidR="00833FE7" w:rsidRPr="0019555F" w:rsidRDefault="00123AF9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сентябрь-декабрь</w:t>
            </w:r>
          </w:p>
        </w:tc>
        <w:tc>
          <w:tcPr>
            <w:tcW w:w="2883" w:type="dxa"/>
          </w:tcPr>
          <w:p w:rsidR="00833FE7" w:rsidRPr="0019555F" w:rsidRDefault="00123AF9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Перечень показателей и критериев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646523"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Предусмотреть психолого – медико – педагогическое и социальное сопровождение </w:t>
            </w:r>
          </w:p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учащихся, обучающихся инклюзивно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Разработка плана</w:t>
            </w:r>
          </w:p>
        </w:tc>
        <w:tc>
          <w:tcPr>
            <w:tcW w:w="1691" w:type="dxa"/>
          </w:tcPr>
          <w:p w:rsidR="00646523" w:rsidRPr="0019555F" w:rsidRDefault="000D67DA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август-сентябрь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мероприятий МОБУ Лицея №3 </w:t>
            </w:r>
          </w:p>
          <w:p w:rsidR="00646523" w:rsidRPr="0019555F" w:rsidRDefault="00646523" w:rsidP="0019555F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 психолого – медико – педагогическому и социальному сопровождению </w:t>
            </w:r>
          </w:p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учащихся, обучающихся инклюзивно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646523"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инфраструктуры в целях успешной  реализации инклюзивного образования</w:t>
            </w:r>
          </w:p>
          <w:p w:rsidR="00646523" w:rsidRPr="0019555F" w:rsidRDefault="00646523" w:rsidP="0019555F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Разработка плана</w:t>
            </w:r>
          </w:p>
        </w:tc>
        <w:tc>
          <w:tcPr>
            <w:tcW w:w="1691" w:type="dxa"/>
          </w:tcPr>
          <w:p w:rsidR="00646523" w:rsidRPr="0019555F" w:rsidRDefault="000D67DA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сентябрь-октябрь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Комплексный план инфраструктуры МОБУ Лицея № 3</w:t>
            </w:r>
          </w:p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для организации инклюзивного образования детей с инвалидностью </w:t>
            </w:r>
          </w:p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 2012-2015 годы.</w:t>
            </w:r>
            <w:r w:rsidRPr="00195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46523" w:rsidRPr="0019555F" w:rsidRDefault="00646523" w:rsidP="00D4065F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6523" w:rsidRPr="0019555F" w:rsidTr="00D4065F">
        <w:trPr>
          <w:trHeight w:val="3538"/>
        </w:trPr>
        <w:tc>
          <w:tcPr>
            <w:tcW w:w="617" w:type="dxa"/>
          </w:tcPr>
          <w:p w:rsidR="00646523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646523"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Разработка плана по развитию инклюзивного образования детей с ограниченными возможностями здоровья, </w:t>
            </w:r>
          </w:p>
          <w:p w:rsidR="00646523" w:rsidRPr="0019555F" w:rsidRDefault="00646523" w:rsidP="00D4065F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обучающ</w:t>
            </w:r>
            <w:r w:rsidR="00D406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ихся инклюзивно в МОБУ Лицее №3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Разработка плана</w:t>
            </w: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сентябрь-октябрь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по развитию инклюзивного образования детей </w:t>
            </w:r>
          </w:p>
          <w:p w:rsidR="00646523" w:rsidRPr="0019555F" w:rsidRDefault="00646523" w:rsidP="0019555F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ограниченными возможностями здоровья, </w:t>
            </w:r>
          </w:p>
          <w:p w:rsidR="00646523" w:rsidRPr="0019555F" w:rsidRDefault="00646523" w:rsidP="0019555F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обучающихся инклюзивно в МОБУ Лицее №3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646523"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творческой группы по реализации инклюзивного образования в Лицее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творческой группы</w:t>
            </w: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группа учителей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646523"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базы данных по детям-инвалидам и детям с ОВЗ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базы данных</w:t>
            </w: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сентябрь-октябрь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База данных по детям-инвалидам и детям с ОВЗ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646523"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Прохождение педагогами курсов повышения квалификации по реализации инклюзивного образования в образовательном процессе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Прохождение педагогами курсов повышения квалификации</w:t>
            </w: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Сертификат о прохождении курсов повышения квалификации 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="00646523"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83" w:type="dxa"/>
          </w:tcPr>
          <w:p w:rsidR="00791AD4" w:rsidRPr="0019555F" w:rsidRDefault="00646523" w:rsidP="00D406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на школьном сайте рубрики «Инклюзивное образование»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и информационное пополнение рубрики</w:t>
            </w: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Рубрика «Инклюзивное образование» на сайте Лицея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833FE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646523"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83" w:type="dxa"/>
          </w:tcPr>
          <w:p w:rsidR="00646523" w:rsidRPr="00D4065F" w:rsidRDefault="00646523" w:rsidP="00D406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Выявление существующих ограничений и барьеров, препятствующих доступности среды для детей-инвалидов в образовательном учреждении. 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мониторингов</w:t>
            </w: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 об ограничениях и барьерах, препятствующих доступности среды для детей-инвалидов. </w:t>
            </w:r>
          </w:p>
        </w:tc>
      </w:tr>
      <w:tr w:rsidR="00541CBB" w:rsidRPr="0019555F" w:rsidTr="00C60970">
        <w:tc>
          <w:tcPr>
            <w:tcW w:w="617" w:type="dxa"/>
          </w:tcPr>
          <w:p w:rsidR="00541CBB" w:rsidRPr="0019555F" w:rsidRDefault="00541CBB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883" w:type="dxa"/>
          </w:tcPr>
          <w:p w:rsidR="00541CBB" w:rsidRPr="0019555F" w:rsidRDefault="00541CBB" w:rsidP="00D406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комплексного плана инфраструктуры Лицея</w:t>
            </w:r>
          </w:p>
        </w:tc>
        <w:tc>
          <w:tcPr>
            <w:tcW w:w="2883" w:type="dxa"/>
          </w:tcPr>
          <w:p w:rsidR="00541CBB" w:rsidRPr="0019555F" w:rsidRDefault="00541CBB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комплексного плана инфраструктуры Лицея</w:t>
            </w:r>
          </w:p>
        </w:tc>
        <w:tc>
          <w:tcPr>
            <w:tcW w:w="1691" w:type="dxa"/>
          </w:tcPr>
          <w:p w:rsidR="00541CBB" w:rsidRPr="0019555F" w:rsidRDefault="00541CBB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ноябрь-февраль</w:t>
            </w:r>
          </w:p>
        </w:tc>
        <w:tc>
          <w:tcPr>
            <w:tcW w:w="2883" w:type="dxa"/>
          </w:tcPr>
          <w:p w:rsidR="00541CBB" w:rsidRPr="0019555F" w:rsidRDefault="00541CBB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инфраструктуры Лицея</w:t>
            </w:r>
          </w:p>
        </w:tc>
      </w:tr>
      <w:tr w:rsidR="00541CBB" w:rsidRPr="0019555F" w:rsidTr="00C60970">
        <w:tc>
          <w:tcPr>
            <w:tcW w:w="617" w:type="dxa"/>
          </w:tcPr>
          <w:p w:rsidR="00541CBB" w:rsidRDefault="00541CBB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883" w:type="dxa"/>
          </w:tcPr>
          <w:p w:rsidR="00541CBB" w:rsidRDefault="00541CBB" w:rsidP="00D406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индивидуального маршрута детей-инвалидов и детей с </w:t>
            </w: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ОВЗ</w:t>
            </w:r>
          </w:p>
        </w:tc>
        <w:tc>
          <w:tcPr>
            <w:tcW w:w="2883" w:type="dxa"/>
          </w:tcPr>
          <w:p w:rsidR="00541CBB" w:rsidRDefault="00541CBB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индивидуального маршрута детей-инвалидов и детей с ОВЗ</w:t>
            </w:r>
          </w:p>
        </w:tc>
        <w:tc>
          <w:tcPr>
            <w:tcW w:w="1691" w:type="dxa"/>
          </w:tcPr>
          <w:p w:rsidR="00541CBB" w:rsidRDefault="00541CBB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ноябрь-январь</w:t>
            </w:r>
          </w:p>
        </w:tc>
        <w:tc>
          <w:tcPr>
            <w:tcW w:w="2883" w:type="dxa"/>
          </w:tcPr>
          <w:p w:rsidR="00541CBB" w:rsidRDefault="00541CBB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маршрут для детей-инвалидов и детей с ОВЗ.</w:t>
            </w:r>
          </w:p>
        </w:tc>
      </w:tr>
      <w:tr w:rsidR="00646523" w:rsidRPr="0019555F" w:rsidTr="00C60970">
        <w:trPr>
          <w:trHeight w:val="682"/>
        </w:trPr>
        <w:tc>
          <w:tcPr>
            <w:tcW w:w="10957" w:type="dxa"/>
            <w:gridSpan w:val="5"/>
          </w:tcPr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Этап 2. </w:t>
            </w:r>
            <w:r w:rsidRPr="001955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</w:t>
            </w:r>
          </w:p>
          <w:p w:rsidR="00646523" w:rsidRPr="0019555F" w:rsidRDefault="00646523" w:rsidP="0019555F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(сентябрь 2015г. – декабрь 2016г.)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before="30" w:after="3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Выстраивание взаимодействия психолого-педагогической службы Лицея – педагоги – родители (законные представители),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Разработка схемы взаимодействия</w:t>
            </w: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психолого-педагогической службы Лицея – педагоги – родители (законные представители),</w:t>
            </w: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 - октябрь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Схема взаимодействия</w:t>
            </w: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психолого-педагогической службы Лицея – педагоги – родители (законные представители),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883" w:type="dxa"/>
          </w:tcPr>
          <w:p w:rsidR="00646523" w:rsidRPr="0019555F" w:rsidRDefault="00541CBB" w:rsidP="0019555F">
            <w:pPr>
              <w:spacing w:before="30" w:after="3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учащихся с ОВЗ в творческие, спортивные конкурсы</w:t>
            </w:r>
          </w:p>
        </w:tc>
        <w:tc>
          <w:tcPr>
            <w:tcW w:w="2883" w:type="dxa"/>
          </w:tcPr>
          <w:p w:rsidR="00646523" w:rsidRPr="0019555F" w:rsidRDefault="00541CBB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творческих, спортивных конкурсов с участием учащихся с ОВЗ</w:t>
            </w:r>
            <w:r w:rsidR="00646523"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1" w:type="dxa"/>
          </w:tcPr>
          <w:p w:rsidR="00646523" w:rsidRPr="0019555F" w:rsidRDefault="00541CBB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сентябрь 2015 – декабрь 2016</w:t>
            </w:r>
          </w:p>
        </w:tc>
        <w:tc>
          <w:tcPr>
            <w:tcW w:w="2883" w:type="dxa"/>
          </w:tcPr>
          <w:p w:rsidR="00646523" w:rsidRPr="0019555F" w:rsidRDefault="004F4232" w:rsidP="004F4232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Грамоты, дипломы учащихся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before="30" w:after="3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Сбор информации для проведения мониторингов.</w:t>
            </w:r>
          </w:p>
        </w:tc>
        <w:tc>
          <w:tcPr>
            <w:tcW w:w="2883" w:type="dxa"/>
          </w:tcPr>
          <w:p w:rsidR="00646523" w:rsidRPr="0019555F" w:rsidRDefault="007B56D4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</w:t>
            </w:r>
            <w:r w:rsidR="00646523"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 информации</w:t>
            </w: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мониторинга</w:t>
            </w:r>
            <w:r w:rsidR="00541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анкетирование, социологические опросы, диагностика.</w:t>
            </w: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before="30" w:after="3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Применение здоровьесберегающих технологий.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Применение здоровьесберегающих технологий в урочной и внеурочной деятельности</w:t>
            </w:r>
          </w:p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 xml:space="preserve"> здоровьесберегающих технологий.</w:t>
            </w:r>
          </w:p>
        </w:tc>
      </w:tr>
      <w:tr w:rsidR="00646523" w:rsidRPr="0019555F" w:rsidTr="00C60970">
        <w:trPr>
          <w:trHeight w:val="682"/>
        </w:trPr>
        <w:tc>
          <w:tcPr>
            <w:tcW w:w="10957" w:type="dxa"/>
            <w:gridSpan w:val="5"/>
          </w:tcPr>
          <w:p w:rsidR="00646523" w:rsidRPr="0019555F" w:rsidRDefault="00646523" w:rsidP="0019555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 Обобщающий/аналитический</w:t>
            </w:r>
          </w:p>
          <w:p w:rsidR="00646523" w:rsidRPr="0019555F" w:rsidRDefault="00646523" w:rsidP="0019555F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9555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(январь 2017г. – август 2017г.)</w:t>
            </w:r>
          </w:p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523" w:rsidRPr="0019555F" w:rsidTr="00C60970">
        <w:tc>
          <w:tcPr>
            <w:tcW w:w="617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Обобщение полученного опыта в ходе реализации проекта.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Диссеминация опыта среди педагогической общественности </w:t>
            </w:r>
          </w:p>
        </w:tc>
        <w:tc>
          <w:tcPr>
            <w:tcW w:w="1691" w:type="dxa"/>
          </w:tcPr>
          <w:p w:rsidR="00646523" w:rsidRPr="0019555F" w:rsidRDefault="00CC5A37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2883" w:type="dxa"/>
          </w:tcPr>
          <w:p w:rsidR="00646523" w:rsidRPr="0019555F" w:rsidRDefault="00646523" w:rsidP="0019555F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Мастер-классы, круглые столы по реализации инклюзивного образования </w:t>
            </w:r>
          </w:p>
        </w:tc>
      </w:tr>
      <w:tr w:rsidR="004F4232" w:rsidRPr="0019555F" w:rsidTr="00C60970">
        <w:tc>
          <w:tcPr>
            <w:tcW w:w="617" w:type="dxa"/>
          </w:tcPr>
          <w:p w:rsidR="004F4232" w:rsidRPr="0019555F" w:rsidRDefault="004F4232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883" w:type="dxa"/>
          </w:tcPr>
          <w:p w:rsidR="004F4232" w:rsidRPr="0019555F" w:rsidRDefault="004F4232" w:rsidP="00A61E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общественности о реализации инклюзивного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883" w:type="dxa"/>
          </w:tcPr>
          <w:p w:rsidR="004F4232" w:rsidRPr="0019555F" w:rsidRDefault="004F4232" w:rsidP="00DC0041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 брошюр, буклетов.</w:t>
            </w:r>
          </w:p>
          <w:p w:rsidR="004F4232" w:rsidRPr="0019555F" w:rsidRDefault="004F4232" w:rsidP="00DC0041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рубрики </w:t>
            </w:r>
            <w:r w:rsidRPr="00195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«Инклюзивное образование» на официальном сайте Лицея.</w:t>
            </w:r>
          </w:p>
          <w:p w:rsidR="004F4232" w:rsidRPr="0019555F" w:rsidRDefault="004F4232" w:rsidP="00DC0041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Ежегодный публичный доклад Лицея.</w:t>
            </w:r>
          </w:p>
          <w:p w:rsidR="004F4232" w:rsidRPr="004F4232" w:rsidRDefault="004F4232" w:rsidP="00DC0041">
            <w:pPr>
              <w:pStyle w:val="a4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232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4232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газеты.</w:t>
            </w:r>
          </w:p>
        </w:tc>
        <w:tc>
          <w:tcPr>
            <w:tcW w:w="1691" w:type="dxa"/>
          </w:tcPr>
          <w:p w:rsidR="004F4232" w:rsidRPr="0019555F" w:rsidRDefault="004F4232" w:rsidP="0019555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883" w:type="dxa"/>
          </w:tcPr>
          <w:p w:rsidR="004F4232" w:rsidRPr="004F4232" w:rsidRDefault="004F4232" w:rsidP="00DC0041">
            <w:pPr>
              <w:pStyle w:val="a4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32">
              <w:rPr>
                <w:rFonts w:ascii="Times New Roman" w:hAnsi="Times New Roman" w:cs="Times New Roman"/>
                <w:sz w:val="24"/>
                <w:szCs w:val="24"/>
              </w:rPr>
              <w:t>Выпуск брошюр, буклетов.</w:t>
            </w:r>
          </w:p>
          <w:p w:rsidR="004F4232" w:rsidRPr="004F4232" w:rsidRDefault="004F4232" w:rsidP="00DC0041">
            <w:pPr>
              <w:pStyle w:val="a4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32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рубрики </w:t>
            </w:r>
            <w:r w:rsidRPr="004F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«Инклюзивное образование» на официальном сайте Лицея.</w:t>
            </w:r>
          </w:p>
          <w:p w:rsidR="004F4232" w:rsidRPr="004F4232" w:rsidRDefault="004F4232" w:rsidP="00DC0041">
            <w:pPr>
              <w:pStyle w:val="a4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232">
              <w:rPr>
                <w:rFonts w:ascii="Times New Roman" w:hAnsi="Times New Roman" w:cs="Times New Roman"/>
                <w:sz w:val="24"/>
                <w:szCs w:val="24"/>
              </w:rPr>
              <w:t>Ежегодный публичный доклад Лицея.</w:t>
            </w:r>
          </w:p>
          <w:p w:rsidR="004F4232" w:rsidRPr="004F4232" w:rsidRDefault="004F4232" w:rsidP="00DC0041">
            <w:pPr>
              <w:pStyle w:val="a4"/>
              <w:numPr>
                <w:ilvl w:val="0"/>
                <w:numId w:val="16"/>
              </w:numPr>
              <w:spacing w:before="30" w:after="30" w:line="360" w:lineRule="auto"/>
              <w:ind w:hanging="4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232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газеты.</w:t>
            </w:r>
          </w:p>
        </w:tc>
      </w:tr>
    </w:tbl>
    <w:p w:rsidR="00C60970" w:rsidRPr="0019555F" w:rsidRDefault="00C60970" w:rsidP="0019555F">
      <w:pPr>
        <w:spacing w:after="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57EA6" w:rsidRDefault="0029650C" w:rsidP="0019555F">
      <w:pPr>
        <w:pStyle w:val="a3"/>
        <w:spacing w:before="0" w:beforeAutospacing="0" w:after="200" w:afterAutospacing="0" w:line="360" w:lineRule="auto"/>
        <w:ind w:right="566"/>
        <w:rPr>
          <w:bCs/>
          <w:iCs/>
          <w:color w:val="000000"/>
        </w:rPr>
      </w:pPr>
      <w:r>
        <w:rPr>
          <w:bCs/>
          <w:iCs/>
          <w:color w:val="000000"/>
        </w:rPr>
        <w:t xml:space="preserve">      </w:t>
      </w:r>
    </w:p>
    <w:p w:rsidR="00E57EA6" w:rsidRDefault="00C60970" w:rsidP="0019555F">
      <w:pPr>
        <w:pStyle w:val="a3"/>
        <w:spacing w:before="0" w:beforeAutospacing="0" w:after="200" w:afterAutospacing="0" w:line="360" w:lineRule="auto"/>
        <w:ind w:right="566"/>
        <w:rPr>
          <w:bCs/>
          <w:iCs/>
          <w:color w:val="000000"/>
        </w:rPr>
      </w:pPr>
      <w:r w:rsidRPr="0019555F">
        <w:rPr>
          <w:bCs/>
          <w:iCs/>
          <w:color w:val="000000"/>
        </w:rPr>
        <w:t xml:space="preserve">Механизм реализации проекта </w:t>
      </w:r>
      <w:r w:rsidR="00E57EA6">
        <w:rPr>
          <w:bCs/>
          <w:iCs/>
          <w:color w:val="000000"/>
        </w:rPr>
        <w:t>разделяется на тематические блоки: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7EA6" w:rsidTr="00E57EA6">
        <w:tc>
          <w:tcPr>
            <w:tcW w:w="4785" w:type="dxa"/>
          </w:tcPr>
          <w:p w:rsidR="00E57EA6" w:rsidRPr="00E57EA6" w:rsidRDefault="00E57EA6" w:rsidP="00E57EA6">
            <w:pPr>
              <w:pStyle w:val="a3"/>
              <w:spacing w:before="0" w:beforeAutospacing="0" w:after="200" w:afterAutospacing="0" w:line="360" w:lineRule="auto"/>
              <w:ind w:right="566"/>
              <w:jc w:val="center"/>
              <w:rPr>
                <w:b/>
                <w:color w:val="000000"/>
              </w:rPr>
            </w:pPr>
            <w:r w:rsidRPr="00E57EA6">
              <w:rPr>
                <w:b/>
                <w:color w:val="000000"/>
              </w:rPr>
              <w:t>Этапы</w:t>
            </w:r>
          </w:p>
        </w:tc>
        <w:tc>
          <w:tcPr>
            <w:tcW w:w="4786" w:type="dxa"/>
          </w:tcPr>
          <w:p w:rsidR="00E57EA6" w:rsidRPr="00E57EA6" w:rsidRDefault="00E57EA6" w:rsidP="00E57EA6">
            <w:pPr>
              <w:pStyle w:val="a3"/>
              <w:spacing w:before="0" w:beforeAutospacing="0" w:after="200" w:afterAutospacing="0" w:line="360" w:lineRule="auto"/>
              <w:ind w:right="566"/>
              <w:jc w:val="center"/>
              <w:rPr>
                <w:b/>
                <w:color w:val="000000"/>
              </w:rPr>
            </w:pPr>
            <w:r w:rsidRPr="00E57EA6">
              <w:rPr>
                <w:b/>
                <w:color w:val="000000"/>
              </w:rPr>
              <w:t>Тематические блоки</w:t>
            </w:r>
          </w:p>
        </w:tc>
      </w:tr>
      <w:tr w:rsidR="00E57EA6" w:rsidTr="00E57EA6">
        <w:trPr>
          <w:trHeight w:val="450"/>
        </w:trPr>
        <w:tc>
          <w:tcPr>
            <w:tcW w:w="4785" w:type="dxa"/>
          </w:tcPr>
          <w:p w:rsidR="00110843" w:rsidRDefault="00110843" w:rsidP="00E57EA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EA6" w:rsidRPr="00E57EA6" w:rsidRDefault="00E57EA6" w:rsidP="00E57EA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A6">
              <w:rPr>
                <w:rFonts w:ascii="Times New Roman" w:hAnsi="Times New Roman" w:cs="Times New Roman"/>
                <w:sz w:val="24"/>
                <w:szCs w:val="24"/>
              </w:rPr>
              <w:t>Этап 1. Организационно-подготовительный</w:t>
            </w:r>
          </w:p>
        </w:tc>
        <w:tc>
          <w:tcPr>
            <w:tcW w:w="4786" w:type="dxa"/>
            <w:vMerge w:val="restart"/>
          </w:tcPr>
          <w:p w:rsidR="00E57EA6" w:rsidRPr="00E57EA6" w:rsidRDefault="00E57EA6" w:rsidP="00E57EA6">
            <w:pPr>
              <w:pStyle w:val="a3"/>
              <w:spacing w:before="0" w:beforeAutospacing="0" w:after="0" w:afterAutospacing="0" w:line="360" w:lineRule="auto"/>
              <w:ind w:left="426" w:right="56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1-й блок - </w:t>
            </w:r>
            <w:r w:rsidRPr="00D4065F">
              <w:rPr>
                <w:iCs/>
                <w:color w:val="000000"/>
              </w:rPr>
              <w:t>Организаци</w:t>
            </w:r>
            <w:r>
              <w:rPr>
                <w:iCs/>
                <w:color w:val="000000"/>
              </w:rPr>
              <w:t>онно-управленческое обеспечение.</w:t>
            </w:r>
          </w:p>
          <w:p w:rsidR="00E57EA6" w:rsidRPr="00D4065F" w:rsidRDefault="00E57EA6" w:rsidP="00E57EA6">
            <w:pPr>
              <w:pStyle w:val="a4"/>
              <w:spacing w:line="360" w:lineRule="auto"/>
              <w:ind w:left="426" w:right="56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EA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2-й блок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Научно-методическое обеспечение.</w:t>
            </w:r>
          </w:p>
          <w:p w:rsidR="00E57EA6" w:rsidRPr="00D4065F" w:rsidRDefault="00E57EA6" w:rsidP="00E57EA6">
            <w:pPr>
              <w:pStyle w:val="a3"/>
              <w:spacing w:before="0" w:beforeAutospacing="0" w:after="0" w:afterAutospacing="0" w:line="360" w:lineRule="auto"/>
              <w:ind w:left="426" w:right="566"/>
              <w:jc w:val="both"/>
              <w:rPr>
                <w:color w:val="000000"/>
              </w:rPr>
            </w:pPr>
            <w:r w:rsidRPr="00E57EA6"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</w:rPr>
              <w:t xml:space="preserve">-й </w:t>
            </w:r>
            <w:r w:rsidRPr="00E57EA6">
              <w:rPr>
                <w:iCs/>
                <w:color w:val="000000"/>
              </w:rPr>
              <w:t>блок</w:t>
            </w:r>
            <w:r>
              <w:rPr>
                <w:i/>
                <w:iCs/>
                <w:color w:val="000000"/>
              </w:rPr>
              <w:t xml:space="preserve"> - </w:t>
            </w:r>
            <w:r w:rsidRPr="00D4065F">
              <w:rPr>
                <w:iCs/>
                <w:color w:val="000000"/>
              </w:rPr>
              <w:t>Психо</w:t>
            </w:r>
            <w:r>
              <w:rPr>
                <w:iCs/>
                <w:color w:val="000000"/>
              </w:rPr>
              <w:t>лого-педагогическое обеспечение.</w:t>
            </w:r>
          </w:p>
          <w:p w:rsidR="00E57EA6" w:rsidRPr="00E57EA6" w:rsidRDefault="00E57EA6" w:rsidP="00E57EA6">
            <w:pPr>
              <w:pStyle w:val="a3"/>
              <w:spacing w:before="0" w:beforeAutospacing="0" w:after="0" w:afterAutospacing="0" w:line="360" w:lineRule="auto"/>
              <w:ind w:left="426" w:right="566"/>
              <w:rPr>
                <w:color w:val="000000"/>
              </w:rPr>
            </w:pPr>
            <w:r w:rsidRPr="00E57EA6">
              <w:rPr>
                <w:iCs/>
                <w:color w:val="000000"/>
              </w:rPr>
              <w:t>4-й блок</w:t>
            </w:r>
            <w:r>
              <w:rPr>
                <w:i/>
                <w:iCs/>
                <w:color w:val="000000"/>
              </w:rPr>
              <w:t xml:space="preserve"> - </w:t>
            </w:r>
            <w:r w:rsidRPr="00D4065F">
              <w:rPr>
                <w:iCs/>
                <w:color w:val="000000"/>
              </w:rPr>
              <w:t>Взаимодействие ОУ с родительской о</w:t>
            </w:r>
            <w:r>
              <w:rPr>
                <w:iCs/>
                <w:color w:val="000000"/>
              </w:rPr>
              <w:t>бщественностью.</w:t>
            </w:r>
          </w:p>
        </w:tc>
      </w:tr>
      <w:tr w:rsidR="00E57EA6" w:rsidTr="00E57EA6">
        <w:tc>
          <w:tcPr>
            <w:tcW w:w="4785" w:type="dxa"/>
          </w:tcPr>
          <w:p w:rsidR="00110843" w:rsidRDefault="00110843" w:rsidP="00E57EA6">
            <w:pPr>
              <w:spacing w:before="30" w:after="3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7EA6" w:rsidRPr="00E57EA6" w:rsidRDefault="00E57EA6" w:rsidP="00E57EA6">
            <w:pPr>
              <w:spacing w:before="30" w:after="3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Этап 2. </w:t>
            </w:r>
            <w:r w:rsidRPr="00E57EA6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</w:tc>
        <w:tc>
          <w:tcPr>
            <w:tcW w:w="4786" w:type="dxa"/>
            <w:vMerge/>
          </w:tcPr>
          <w:p w:rsidR="00E57EA6" w:rsidRDefault="00E57EA6" w:rsidP="0019555F">
            <w:pPr>
              <w:pStyle w:val="a3"/>
              <w:spacing w:before="0" w:beforeAutospacing="0" w:after="200" w:afterAutospacing="0" w:line="360" w:lineRule="auto"/>
              <w:ind w:right="566"/>
              <w:rPr>
                <w:color w:val="000000"/>
              </w:rPr>
            </w:pPr>
          </w:p>
        </w:tc>
      </w:tr>
      <w:tr w:rsidR="00E57EA6" w:rsidTr="00E57EA6">
        <w:tc>
          <w:tcPr>
            <w:tcW w:w="4785" w:type="dxa"/>
          </w:tcPr>
          <w:p w:rsidR="00110843" w:rsidRDefault="00110843" w:rsidP="00E57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7EA6" w:rsidRPr="00E57EA6" w:rsidRDefault="00E57EA6" w:rsidP="00E57EA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3. Обобщающий/аналитический</w:t>
            </w:r>
          </w:p>
        </w:tc>
        <w:tc>
          <w:tcPr>
            <w:tcW w:w="4786" w:type="dxa"/>
            <w:vMerge/>
          </w:tcPr>
          <w:p w:rsidR="00E57EA6" w:rsidRDefault="00E57EA6" w:rsidP="0019555F">
            <w:pPr>
              <w:pStyle w:val="a3"/>
              <w:spacing w:before="0" w:beforeAutospacing="0" w:after="200" w:afterAutospacing="0" w:line="360" w:lineRule="auto"/>
              <w:ind w:right="566"/>
              <w:rPr>
                <w:color w:val="000000"/>
              </w:rPr>
            </w:pPr>
          </w:p>
        </w:tc>
      </w:tr>
    </w:tbl>
    <w:p w:rsidR="00E57EA6" w:rsidRDefault="00E57EA6" w:rsidP="00D4065F">
      <w:pPr>
        <w:pStyle w:val="a3"/>
        <w:shd w:val="clear" w:color="auto" w:fill="FFFFFF"/>
        <w:spacing w:before="0" w:beforeAutospacing="0" w:after="178" w:afterAutospacing="0" w:line="360" w:lineRule="auto"/>
        <w:textAlignment w:val="baseline"/>
        <w:rPr>
          <w:iCs/>
          <w:color w:val="000000"/>
        </w:rPr>
      </w:pPr>
    </w:p>
    <w:p w:rsidR="00646523" w:rsidRPr="0019555F" w:rsidRDefault="00655A50" w:rsidP="00D4065F">
      <w:pPr>
        <w:pStyle w:val="a3"/>
        <w:shd w:val="clear" w:color="auto" w:fill="FFFFFF"/>
        <w:spacing w:before="0" w:beforeAutospacing="0" w:after="178" w:afterAutospacing="0" w:line="360" w:lineRule="auto"/>
        <w:textAlignment w:val="baseline"/>
        <w:rPr>
          <w:b/>
          <w:color w:val="000000"/>
        </w:rPr>
      </w:pPr>
      <w:r>
        <w:rPr>
          <w:b/>
          <w:color w:val="000000"/>
        </w:rPr>
        <w:t>6</w:t>
      </w:r>
      <w:r w:rsidR="00F40E7F" w:rsidRPr="0019555F">
        <w:rPr>
          <w:b/>
          <w:color w:val="000000"/>
        </w:rPr>
        <w:t xml:space="preserve">. </w:t>
      </w:r>
      <w:r w:rsidR="00646523" w:rsidRPr="0019555F">
        <w:rPr>
          <w:b/>
          <w:color w:val="000000"/>
        </w:rPr>
        <w:t>Партнёры</w:t>
      </w:r>
    </w:p>
    <w:p w:rsidR="00646523" w:rsidRPr="0019555F" w:rsidRDefault="00646523" w:rsidP="00D4065F">
      <w:pPr>
        <w:pStyle w:val="a3"/>
        <w:shd w:val="clear" w:color="auto" w:fill="FFFFFF"/>
        <w:spacing w:before="0" w:beforeAutospacing="0" w:after="178" w:afterAutospacing="0" w:line="360" w:lineRule="auto"/>
        <w:textAlignment w:val="baseline"/>
        <w:rPr>
          <w:color w:val="000000"/>
        </w:rPr>
      </w:pPr>
      <w:r w:rsidRPr="0019555F">
        <w:rPr>
          <w:color w:val="000000"/>
        </w:rPr>
        <w:t>Социальными партнёрами Лицея при реализации инклюзивного образования в образовании являются:</w:t>
      </w:r>
    </w:p>
    <w:p w:rsidR="00646523" w:rsidRPr="0019555F" w:rsidRDefault="00646523" w:rsidP="0019555F">
      <w:pPr>
        <w:spacing w:before="84" w:after="192" w:line="360" w:lineRule="auto"/>
        <w:ind w:left="108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Cs/>
          <w:sz w:val="24"/>
          <w:szCs w:val="24"/>
        </w:rPr>
        <w:t>- МБУЗ №3;</w:t>
      </w:r>
    </w:p>
    <w:p w:rsidR="00646523" w:rsidRPr="0019555F" w:rsidRDefault="00646523" w:rsidP="0019555F">
      <w:pPr>
        <w:spacing w:before="84" w:after="192" w:line="360" w:lineRule="auto"/>
        <w:ind w:left="108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Cs/>
          <w:sz w:val="24"/>
          <w:szCs w:val="24"/>
        </w:rPr>
        <w:t>- ДОУ № 7, 36, 41, 83;</w:t>
      </w:r>
    </w:p>
    <w:p w:rsidR="00646523" w:rsidRPr="0019555F" w:rsidRDefault="00646523" w:rsidP="0019555F">
      <w:pPr>
        <w:spacing w:before="84" w:after="192" w:line="360" w:lineRule="auto"/>
        <w:ind w:left="108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Cs/>
          <w:sz w:val="24"/>
          <w:szCs w:val="24"/>
        </w:rPr>
        <w:t>- ПМС центр;</w:t>
      </w:r>
    </w:p>
    <w:p w:rsidR="00646523" w:rsidRPr="0019555F" w:rsidRDefault="00646523" w:rsidP="0019555F">
      <w:pPr>
        <w:spacing w:before="84" w:after="192" w:line="360" w:lineRule="auto"/>
        <w:ind w:left="108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555F">
        <w:rPr>
          <w:rFonts w:ascii="Times New Roman" w:hAnsi="Times New Roman" w:cs="Times New Roman"/>
          <w:bCs/>
          <w:sz w:val="24"/>
          <w:szCs w:val="24"/>
        </w:rPr>
        <w:t>- ЦДОиДТ, муз</w:t>
      </w:r>
      <w:r w:rsidR="00D253D5" w:rsidRPr="0019555F">
        <w:rPr>
          <w:rFonts w:ascii="Times New Roman" w:hAnsi="Times New Roman" w:cs="Times New Roman"/>
          <w:bCs/>
          <w:sz w:val="24"/>
          <w:szCs w:val="24"/>
        </w:rPr>
        <w:t>ыкальная и художественная школы,</w:t>
      </w:r>
    </w:p>
    <w:p w:rsidR="00D253D5" w:rsidRPr="0019555F" w:rsidRDefault="00D253D5" w:rsidP="0019555F">
      <w:pPr>
        <w:spacing w:before="84" w:after="192" w:line="360" w:lineRule="auto"/>
        <w:ind w:left="108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555F">
        <w:rPr>
          <w:rFonts w:ascii="Times New Roman" w:hAnsi="Times New Roman" w:cs="Times New Roman"/>
          <w:bCs/>
          <w:sz w:val="24"/>
          <w:szCs w:val="24"/>
        </w:rPr>
        <w:t>- отдел семьи и детства;</w:t>
      </w:r>
    </w:p>
    <w:p w:rsidR="00D253D5" w:rsidRPr="0019555F" w:rsidRDefault="00D253D5" w:rsidP="0019555F">
      <w:pPr>
        <w:spacing w:before="84" w:after="192" w:line="360" w:lineRule="auto"/>
        <w:ind w:left="108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555F">
        <w:rPr>
          <w:rFonts w:ascii="Times New Roman" w:hAnsi="Times New Roman" w:cs="Times New Roman"/>
          <w:bCs/>
          <w:sz w:val="24"/>
          <w:szCs w:val="24"/>
        </w:rPr>
        <w:t>- социальная защита населения.</w:t>
      </w: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57EA6" w:rsidRDefault="00E57EA6" w:rsidP="0029650C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57EA6" w:rsidRDefault="00E57EA6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Партнёрское сопровождение детей с ОВЗ </w:t>
      </w: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ins w:id="1" w:author="школа" w:date="2015-05-19T16:47:00Z"/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1955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образовательном процессе</w:t>
      </w:r>
      <w:ins w:id="2" w:author="школа" w:date="2015-05-19T16:47:00Z">
        <w:r w:rsidRPr="0019555F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 xml:space="preserve"> </w:t>
        </w:r>
      </w:ins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19555F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B027BA" wp14:editId="30F1024F">
                <wp:simplePos x="0" y="0"/>
                <wp:positionH relativeFrom="column">
                  <wp:posOffset>424815</wp:posOffset>
                </wp:positionH>
                <wp:positionV relativeFrom="paragraph">
                  <wp:posOffset>137160</wp:posOffset>
                </wp:positionV>
                <wp:extent cx="914400" cy="914400"/>
                <wp:effectExtent l="0" t="0" r="19050" b="1905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1608" w:rsidRPr="0020489F" w:rsidRDefault="007C1608" w:rsidP="00E04B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ins w:id="3" w:author="школа" w:date="2015-05-19T16:36:00Z">
                              <w:r w:rsidRPr="0020489F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  <w:t>ЦДОиДТ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1" o:spid="_x0000_s1026" style="position:absolute;left:0;text-align:left;margin-left:33.45pt;margin-top:10.8pt;width:1in;height:1in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" filled="f" strokecolor="#92d050" strokeweight="2pt">
                <v:textbox>
                  <w:txbxContent>
                    <w:p w:rsidR="007C1608" w:rsidRPr="0020489F" w:rsidRDefault="007C1608" w:rsidP="00E04B7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ins w:id="4" w:author="школа" w:date="2015-05-19T16:36:00Z">
                        <w:r w:rsidRPr="0020489F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  <w:t>ЦДОиДТ</w:t>
                        </w:r>
                      </w:ins>
                    </w:p>
                  </w:txbxContent>
                </v:textbox>
              </v:roundrect>
            </w:pict>
          </mc:Fallback>
        </mc:AlternateContent>
      </w: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8F24E5E" wp14:editId="72B5326E">
                <wp:simplePos x="0" y="0"/>
                <wp:positionH relativeFrom="column">
                  <wp:posOffset>4358640</wp:posOffset>
                </wp:positionH>
                <wp:positionV relativeFrom="paragraph">
                  <wp:posOffset>66040</wp:posOffset>
                </wp:positionV>
                <wp:extent cx="914400" cy="914400"/>
                <wp:effectExtent l="0" t="0" r="19050" b="19050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1608" w:rsidRPr="0020489F" w:rsidRDefault="007C1608" w:rsidP="00E04B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ins w:id="5" w:author="школа" w:date="2015-05-19T16:38:00Z">
                              <w:r w:rsidRPr="0020489F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>ПМС центр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4" o:spid="_x0000_s1027" style="position:absolute;left:0;text-align:left;margin-left:343.2pt;margin-top:5.2pt;width:1in;height:1in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" filled="f" strokecolor="#9bbb59" strokeweight="2pt">
                <v:textbox>
                  <w:txbxContent>
                    <w:p w:rsidR="007C1608" w:rsidRPr="0020489F" w:rsidRDefault="007C1608" w:rsidP="00E04B7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ins w:id="6" w:author="школа" w:date="2015-05-19T16:38:00Z">
                        <w:r w:rsidRPr="0020489F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u w:val="single"/>
                          </w:rPr>
                          <w:t>ПМС центр</w:t>
                        </w:r>
                      </w:ins>
                    </w:p>
                  </w:txbxContent>
                </v:textbox>
              </v:roundrect>
            </w:pict>
          </mc:Fallback>
        </mc:AlternateContent>
      </w: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57EA6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ins w:id="7" w:author="школа" w:date="2015-05-19T16:53:00Z">
        <w:r w:rsidRPr="0019555F">
          <w:rPr>
            <w:rFonts w:ascii="Times New Roman" w:hAnsi="Times New Roman" w:cs="Times New Roman"/>
            <w:b/>
            <w:bCs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759C2674" wp14:editId="027C1CCA">
                  <wp:simplePos x="0" y="0"/>
                  <wp:positionH relativeFrom="column">
                    <wp:posOffset>3406140</wp:posOffset>
                  </wp:positionH>
                  <wp:positionV relativeFrom="paragraph">
                    <wp:posOffset>67945</wp:posOffset>
                  </wp:positionV>
                  <wp:extent cx="571500" cy="742950"/>
                  <wp:effectExtent l="38100" t="38100" r="57150" b="57150"/>
                  <wp:wrapNone/>
                  <wp:docPr id="25" name="Прямая со стрелкой 2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71500" cy="7429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5" o:spid="_x0000_s1026" type="#_x0000_t32" style="position:absolute;margin-left:268.2pt;margin-top:5.35pt;width:45pt;height:58.5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" strokecolor="#4a7ebb">
                  <v:stroke startarrow="open" endarrow="open"/>
                </v:shape>
              </w:pict>
            </mc:Fallback>
          </mc:AlternateContent>
        </w:r>
      </w:ins>
      <w:ins w:id="8" w:author="школа" w:date="2015-05-19T16:52:00Z">
        <w:r w:rsidRPr="0019555F">
          <w:rPr>
            <w:rFonts w:ascii="Times New Roman" w:hAnsi="Times New Roman" w:cs="Times New Roman"/>
            <w:b/>
            <w:bCs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714560" behindDoc="0" locked="0" layoutInCell="1" allowOverlap="1" wp14:anchorId="3B95911B" wp14:editId="73EC9AE3">
                  <wp:simplePos x="0" y="0"/>
                  <wp:positionH relativeFrom="column">
                    <wp:posOffset>1834515</wp:posOffset>
                  </wp:positionH>
                  <wp:positionV relativeFrom="paragraph">
                    <wp:posOffset>67945</wp:posOffset>
                  </wp:positionV>
                  <wp:extent cx="570865" cy="675640"/>
                  <wp:effectExtent l="38100" t="38100" r="57785" b="48260"/>
                  <wp:wrapNone/>
                  <wp:docPr id="26" name="Прямая со стрелкой 2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570865" cy="67564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26" o:spid="_x0000_s1026" type="#_x0000_t32" style="position:absolute;margin-left:144.45pt;margin-top:5.35pt;width:44.95pt;height:53.2pt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" strokecolor="#4a7ebb">
                  <v:stroke startarrow="open" endarrow="open"/>
                </v:shape>
              </w:pict>
            </mc:Fallback>
          </mc:AlternateContent>
        </w:r>
      </w:ins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57EA6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57CF09" wp14:editId="01AE77CC">
                <wp:simplePos x="0" y="0"/>
                <wp:positionH relativeFrom="column">
                  <wp:posOffset>-718185</wp:posOffset>
                </wp:positionH>
                <wp:positionV relativeFrom="paragraph">
                  <wp:posOffset>20320</wp:posOffset>
                </wp:positionV>
                <wp:extent cx="1133475" cy="1190625"/>
                <wp:effectExtent l="0" t="0" r="28575" b="28575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19062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1608" w:rsidRPr="0020489F" w:rsidRDefault="007C1608" w:rsidP="00E04B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ins w:id="9" w:author="школа" w:date="2015-05-19T16:37:00Z">
                              <w:r w:rsidRPr="0020489F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t>Поликлиника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8" o:spid="_x0000_s1028" style="position:absolute;left:0;text-align:left;margin-left:-56.55pt;margin-top:1.6pt;width:89.25pt;height:93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" filled="f" strokecolor="#9bbb59" strokeweight="2pt">
                <v:textbox>
                  <w:txbxContent>
                    <w:p w:rsidR="007C1608" w:rsidRPr="0020489F" w:rsidRDefault="007C1608" w:rsidP="00E04B7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ins w:id="10" w:author="школа" w:date="2015-05-19T16:37:00Z">
                        <w:r w:rsidRPr="0020489F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u w:val="single"/>
                          </w:rPr>
                          <w:t>Поликлиника</w:t>
                        </w:r>
                      </w:ins>
                    </w:p>
                  </w:txbxContent>
                </v:textbox>
              </v:roundrect>
            </w:pict>
          </mc:Fallback>
        </mc:AlternateContent>
      </w:r>
      <w:r w:rsidRPr="0019555F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9E00B9" wp14:editId="208E82DD">
                <wp:simplePos x="0" y="0"/>
                <wp:positionH relativeFrom="column">
                  <wp:posOffset>5082540</wp:posOffset>
                </wp:positionH>
                <wp:positionV relativeFrom="paragraph">
                  <wp:posOffset>191770</wp:posOffset>
                </wp:positionV>
                <wp:extent cx="857250" cy="1123950"/>
                <wp:effectExtent l="0" t="0" r="19050" b="1905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1239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1608" w:rsidRPr="0020489F" w:rsidRDefault="007C1608" w:rsidP="00E04B77">
                            <w:pPr>
                              <w:jc w:val="center"/>
                              <w:rPr>
                                <w:ins w:id="11" w:author="школа" w:date="2015-05-19T16:44:00Z"/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ins w:id="12" w:author="школа" w:date="2015-05-19T16:44:00Z">
                              <w:r w:rsidRPr="0020489F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УОН </w:t>
                              </w:r>
                            </w:ins>
                          </w:p>
                          <w:p w:rsidR="007C1608" w:rsidRPr="0020489F" w:rsidRDefault="007C1608" w:rsidP="00E04B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ins w:id="13" w:author="школа" w:date="2015-05-19T16:44:00Z">
                              <w:r w:rsidRPr="0020489F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г. Сочи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9" style="position:absolute;left:0;text-align:left;margin-left:400.2pt;margin-top:15.1pt;width:67.5pt;height:88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" filled="f" strokecolor="#9bbb59" strokeweight="2pt">
                <v:textbox>
                  <w:txbxContent>
                    <w:p w:rsidR="007C1608" w:rsidRPr="0020489F" w:rsidRDefault="007C1608" w:rsidP="00E04B77">
                      <w:pPr>
                        <w:jc w:val="center"/>
                        <w:rPr>
                          <w:ins w:id="14" w:author="школа" w:date="2015-05-19T16:44:00Z"/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ins w:id="15" w:author="школа" w:date="2015-05-19T16:44:00Z">
                        <w:r w:rsidRPr="0020489F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УОН </w:t>
                        </w:r>
                      </w:ins>
                    </w:p>
                    <w:p w:rsidR="007C1608" w:rsidRPr="0020489F" w:rsidRDefault="007C1608" w:rsidP="00E04B7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ins w:id="16" w:author="школа" w:date="2015-05-19T16:44:00Z">
                        <w:r w:rsidRPr="0020489F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г. Сочи</w:t>
                        </w:r>
                      </w:ins>
                    </w:p>
                  </w:txbxContent>
                </v:textbox>
              </v:roundrect>
            </w:pict>
          </mc:Fallback>
        </mc:AlternateContent>
      </w:r>
      <w:r w:rsidR="00E04B77" w:rsidRPr="0019555F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163F20F8" wp14:editId="0EE084EA">
                <wp:simplePos x="0" y="0"/>
                <wp:positionH relativeFrom="column">
                  <wp:posOffset>2234565</wp:posOffset>
                </wp:positionH>
                <wp:positionV relativeFrom="paragraph">
                  <wp:posOffset>193674</wp:posOffset>
                </wp:positionV>
                <wp:extent cx="1238250" cy="1266825"/>
                <wp:effectExtent l="0" t="0" r="19050" b="2857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2668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175.95pt;margin-top:15.25pt;width:97.5pt;height:99.75pt;z-index:-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" fillcolor="#4f81bd" strokecolor="#385d8a" strokeweight="2pt"/>
            </w:pict>
          </mc:Fallback>
        </mc:AlternateContent>
      </w: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57EA6" w:rsidP="0019555F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ins w:id="17" w:author="школа" w:date="2015-05-19T16:52:00Z">
        <w:r w:rsidRPr="0019555F">
          <w:rPr>
            <w:rFonts w:ascii="Times New Roman" w:hAnsi="Times New Roman" w:cs="Times New Roman"/>
            <w:b/>
            <w:bCs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715584" behindDoc="0" locked="0" layoutInCell="1" allowOverlap="1" wp14:anchorId="5E349DE5" wp14:editId="239A3109">
                  <wp:simplePos x="0" y="0"/>
                  <wp:positionH relativeFrom="column">
                    <wp:posOffset>958215</wp:posOffset>
                  </wp:positionH>
                  <wp:positionV relativeFrom="paragraph">
                    <wp:posOffset>56515</wp:posOffset>
                  </wp:positionV>
                  <wp:extent cx="1038225" cy="76200"/>
                  <wp:effectExtent l="38100" t="76200" r="0" b="95250"/>
                  <wp:wrapNone/>
                  <wp:docPr id="29" name="Прямая со стрелкой 2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038225" cy="76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29" o:spid="_x0000_s1026" type="#_x0000_t32" style="position:absolute;margin-left:75.45pt;margin-top:4.45pt;width:81.75pt;height:6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" strokecolor="#4a7ebb">
                  <v:stroke startarrow="open" endarrow="open"/>
                </v:shape>
              </w:pict>
            </mc:Fallback>
          </mc:AlternateContent>
        </w:r>
        <w:r w:rsidRPr="0019555F">
          <w:rPr>
            <w:rFonts w:ascii="Times New Roman" w:hAnsi="Times New Roman" w:cs="Times New Roman"/>
            <w:b/>
            <w:bCs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713536" behindDoc="0" locked="0" layoutInCell="1" allowOverlap="1" wp14:anchorId="1753337B" wp14:editId="6DEAA7CF">
                  <wp:simplePos x="0" y="0"/>
                  <wp:positionH relativeFrom="column">
                    <wp:posOffset>3606165</wp:posOffset>
                  </wp:positionH>
                  <wp:positionV relativeFrom="paragraph">
                    <wp:posOffset>132715</wp:posOffset>
                  </wp:positionV>
                  <wp:extent cx="685800" cy="238125"/>
                  <wp:effectExtent l="38100" t="57150" r="19050" b="85725"/>
                  <wp:wrapNone/>
                  <wp:docPr id="30" name="Прямая со стрелкой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5800" cy="2381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30" o:spid="_x0000_s1026" type="#_x0000_t32" style="position:absolute;margin-left:283.95pt;margin-top:10.45pt;width:54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" strokecolor="#4a7ebb">
                  <v:stroke startarrow="open" endarrow="open"/>
                </v:shape>
              </w:pict>
            </mc:Fallback>
          </mc:AlternateContent>
        </w:r>
      </w:ins>
      <w:r w:rsidR="00E04B77" w:rsidRPr="0019555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D4065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E04B77" w:rsidRPr="0019555F">
        <w:rPr>
          <w:rFonts w:ascii="Times New Roman" w:hAnsi="Times New Roman" w:cs="Times New Roman"/>
          <w:b/>
          <w:bCs/>
          <w:sz w:val="24"/>
          <w:szCs w:val="24"/>
        </w:rPr>
        <w:t>ЛИЦЕЙ</w:t>
      </w: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57EA6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ins w:id="18" w:author="школа" w:date="2015-05-19T16:52:00Z">
        <w:r w:rsidRPr="0019555F">
          <w:rPr>
            <w:rFonts w:ascii="Times New Roman" w:hAnsi="Times New Roman" w:cs="Times New Roman"/>
            <w:b/>
            <w:bCs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716608" behindDoc="0" locked="0" layoutInCell="1" allowOverlap="1" wp14:anchorId="73AC69D8" wp14:editId="38658146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207645</wp:posOffset>
                  </wp:positionV>
                  <wp:extent cx="438150" cy="619125"/>
                  <wp:effectExtent l="38100" t="38100" r="57150" b="47625"/>
                  <wp:wrapNone/>
                  <wp:docPr id="32" name="Прямая со стрелкой 3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438150" cy="6191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32" o:spid="_x0000_s1026" type="#_x0000_t32" style="position:absolute;margin-left:140.65pt;margin-top:16.35pt;width:34.5pt;height:48.7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" strokecolor="#4a7ebb">
                  <v:stroke startarrow="open" endarrow="open"/>
                </v:shape>
              </w:pict>
            </mc:Fallback>
          </mc:AlternateContent>
        </w:r>
      </w:ins>
    </w:p>
    <w:p w:rsidR="00E04B77" w:rsidRPr="0019555F" w:rsidRDefault="00E57EA6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ins w:id="19" w:author="школа" w:date="2015-05-19T16:53:00Z">
        <w:r w:rsidRPr="0019555F">
          <w:rPr>
            <w:rFonts w:ascii="Times New Roman" w:hAnsi="Times New Roman" w:cs="Times New Roman"/>
            <w:b/>
            <w:bCs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717632" behindDoc="0" locked="0" layoutInCell="1" allowOverlap="1" wp14:anchorId="52DBF580" wp14:editId="5B6603CB">
                  <wp:simplePos x="0" y="0"/>
                  <wp:positionH relativeFrom="column">
                    <wp:posOffset>3320415</wp:posOffset>
                  </wp:positionH>
                  <wp:positionV relativeFrom="paragraph">
                    <wp:posOffset>81915</wp:posOffset>
                  </wp:positionV>
                  <wp:extent cx="295275" cy="590550"/>
                  <wp:effectExtent l="38100" t="38100" r="66675" b="57150"/>
                  <wp:wrapNone/>
                  <wp:docPr id="33" name="Прямая со стрелкой 3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295275" cy="5905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33" o:spid="_x0000_s1026" type="#_x0000_t32" style="position:absolute;margin-left:261.45pt;margin-top:6.45pt;width:23.25pt;height:4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" strokecolor="#4a7ebb">
                  <v:stroke startarrow="open" endarrow="open"/>
                </v:shape>
              </w:pict>
            </mc:Fallback>
          </mc:AlternateContent>
        </w:r>
      </w:ins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04B77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F7017B" w:rsidP="001955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del w:id="20" w:author="школа" w:date="2015-05-19T16:45:00Z">
        <w:r w:rsidRPr="0019555F" w:rsidDel="0020489F">
          <w:rPr>
            <w:rFonts w:ascii="Times New Roman" w:hAnsi="Times New Roman" w:cs="Times New Roman"/>
            <w:b/>
            <w:bCs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710464" behindDoc="0" locked="0" layoutInCell="1" allowOverlap="1" wp14:anchorId="48C8CD82" wp14:editId="5A80D781">
                  <wp:simplePos x="0" y="0"/>
                  <wp:positionH relativeFrom="column">
                    <wp:posOffset>3606165</wp:posOffset>
                  </wp:positionH>
                  <wp:positionV relativeFrom="paragraph">
                    <wp:posOffset>89536</wp:posOffset>
                  </wp:positionV>
                  <wp:extent cx="933450" cy="1066800"/>
                  <wp:effectExtent l="0" t="0" r="19050" b="19050"/>
                  <wp:wrapNone/>
                  <wp:docPr id="35" name="Скругленный прямоугольник 3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933450" cy="1066800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9BBB59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C1608" w:rsidRPr="0020489F" w:rsidRDefault="007C1608" w:rsidP="00E04B77">
                              <w:pPr>
                                <w:jc w:val="center"/>
                                <w:rPr>
                                  <w:ins w:id="21" w:author="школа" w:date="2015-05-19T16:46:00Z"/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ins w:id="22" w:author="школа" w:date="2015-05-19T16:46:00Z">
                                <w:r w:rsidRPr="0020489F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  <w:u w:val="single"/>
                                  </w:rPr>
                                  <w:t>Соц.</w:t>
                                </w:r>
                              </w:ins>
                            </w:p>
                            <w:p w:rsidR="007C1608" w:rsidRPr="0020489F" w:rsidRDefault="007C1608" w:rsidP="00E04B7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ins w:id="23" w:author="школа" w:date="2015-05-19T16:46:00Z">
                                <w:r w:rsidRPr="0020489F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  <w:u w:val="single"/>
                                  </w:rPr>
                                  <w:t>защита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id="Скругленный прямоугольник 35" o:spid="_x0000_s1030" style="position:absolute;left:0;text-align:left;margin-left:283.95pt;margin-top:7.05pt;width:73.5pt;height:8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" filled="f" strokecolor="#9bbb59" strokeweight="2pt">
                  <v:textbox>
                    <w:txbxContent>
                      <w:p w:rsidR="007C1608" w:rsidRPr="0020489F" w:rsidRDefault="007C1608" w:rsidP="00E04B77">
                        <w:pPr>
                          <w:jc w:val="center"/>
                          <w:rPr>
                            <w:ins w:id="24" w:author="школа" w:date="2015-05-19T16:46:00Z"/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</w:pPr>
                        <w:ins w:id="25" w:author="школа" w:date="2015-05-19T16:46:00Z">
                          <w:r w:rsidRPr="0020489F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u w:val="single"/>
                            </w:rPr>
                            <w:t>Соц.</w:t>
                          </w:r>
                        </w:ins>
                      </w:p>
                      <w:p w:rsidR="007C1608" w:rsidRPr="0020489F" w:rsidRDefault="007C1608" w:rsidP="00E04B7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</w:pPr>
                        <w:ins w:id="26" w:author="школа" w:date="2015-05-19T16:46:00Z">
                          <w:r w:rsidRPr="0020489F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u w:val="single"/>
                            </w:rPr>
                            <w:t>защита</w:t>
                          </w:r>
                        </w:ins>
                      </w:p>
                    </w:txbxContent>
                  </v:textbox>
                </v:roundrect>
              </w:pict>
            </mc:Fallback>
          </mc:AlternateContent>
        </w:r>
      </w:del>
      <w:r w:rsidRPr="0019555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D8638E" wp14:editId="57700372">
                <wp:simplePos x="0" y="0"/>
                <wp:positionH relativeFrom="column">
                  <wp:posOffset>843915</wp:posOffset>
                </wp:positionH>
                <wp:positionV relativeFrom="paragraph">
                  <wp:posOffset>89535</wp:posOffset>
                </wp:positionV>
                <wp:extent cx="962025" cy="1066800"/>
                <wp:effectExtent l="0" t="0" r="28575" b="19050"/>
                <wp:wrapNone/>
                <wp:docPr id="34" name="Скругленный 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0668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1608" w:rsidRDefault="007C1608" w:rsidP="00E04B77">
                            <w:pPr>
                              <w:jc w:val="center"/>
                              <w:rPr>
                                <w:ins w:id="27" w:author="школа" w:date="2015-05-19T16:55:00Z"/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ins w:id="28" w:author="школа" w:date="2015-05-19T16:40:00Z"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Отдел</w:t>
                              </w:r>
                            </w:ins>
                          </w:p>
                          <w:p w:rsidR="007C1608" w:rsidRPr="0020489F" w:rsidRDefault="007C1608" w:rsidP="00E04B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ins w:id="29" w:author="школа" w:date="2015-05-19T16:40:00Z">
                              <w:r w:rsidRPr="0020489F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 xml:space="preserve">семьи и </w:t>
                              </w:r>
                            </w:ins>
                            <w:ins w:id="30" w:author="школа" w:date="2015-05-19T16:42:00Z">
                              <w:r w:rsidRPr="0020489F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 xml:space="preserve"> детства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031" style="position:absolute;left:0;text-align:left;margin-left:66.45pt;margin-top:7.05pt;width:75.75pt;height:8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" filled="f" strokecolor="#9bbb59" strokeweight="2pt">
                <v:textbox>
                  <w:txbxContent>
                    <w:p w:rsidR="007C1608" w:rsidRDefault="007C1608" w:rsidP="00E04B77">
                      <w:pPr>
                        <w:jc w:val="center"/>
                        <w:rPr>
                          <w:ins w:id="31" w:author="школа" w:date="2015-05-19T16:55:00Z"/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ins w:id="32" w:author="школа" w:date="2015-05-19T16:40:00Z"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>Отдел</w:t>
                        </w:r>
                      </w:ins>
                    </w:p>
                    <w:p w:rsidR="007C1608" w:rsidRPr="0020489F" w:rsidRDefault="007C1608" w:rsidP="00E04B7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ins w:id="33" w:author="школа" w:date="2015-05-19T16:40:00Z">
                        <w:r w:rsidRPr="0020489F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 xml:space="preserve">семьи и </w:t>
                        </w:r>
                      </w:ins>
                      <w:ins w:id="34" w:author="школа" w:date="2015-05-19T16:42:00Z">
                        <w:r w:rsidRPr="0020489F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 xml:space="preserve"> детства</w:t>
                        </w:r>
                      </w:ins>
                    </w:p>
                  </w:txbxContent>
                </v:textbox>
              </v:roundrect>
            </w:pict>
          </mc:Fallback>
        </mc:AlternateContent>
      </w: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7" w:rsidRPr="0019555F" w:rsidRDefault="00E04B77" w:rsidP="00D4065F">
      <w:pPr>
        <w:spacing w:before="84" w:after="192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E04B77" w:rsidRPr="0019555F" w:rsidRDefault="00D4065F" w:rsidP="0019555F">
      <w:pPr>
        <w:spacing w:before="84" w:after="192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04B77" w:rsidRPr="0019555F">
        <w:rPr>
          <w:rFonts w:ascii="Times New Roman" w:hAnsi="Times New Roman" w:cs="Times New Roman"/>
          <w:bCs/>
          <w:sz w:val="24"/>
          <w:szCs w:val="24"/>
        </w:rPr>
        <w:t>Согласно схеме налажено тесное сотрудничество  МОБУ Лицея №3  с социальными партнёрами согласно вышеперечисленным направлениям:</w:t>
      </w: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sz w:val="24"/>
          <w:szCs w:val="24"/>
        </w:rPr>
        <w:t>Лицей – Управление по образованию и науке</w:t>
      </w:r>
      <w:r w:rsidRPr="0019555F">
        <w:rPr>
          <w:rFonts w:ascii="Times New Roman" w:hAnsi="Times New Roman" w:cs="Times New Roman"/>
          <w:bCs/>
          <w:sz w:val="24"/>
          <w:szCs w:val="24"/>
        </w:rPr>
        <w:t xml:space="preserve"> – обеспечение курсовой переподготовки педагогических кадров  учреждения. (</w:t>
      </w:r>
      <w:r w:rsidRPr="0019555F">
        <w:rPr>
          <w:rFonts w:ascii="Times New Roman" w:hAnsi="Times New Roman" w:cs="Times New Roman"/>
          <w:bCs/>
          <w:i/>
          <w:sz w:val="24"/>
          <w:szCs w:val="24"/>
        </w:rPr>
        <w:t>информационно-просветительская работа)</w:t>
      </w: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sz w:val="24"/>
          <w:szCs w:val="24"/>
        </w:rPr>
        <w:t>Лицей – Социальная защита населения</w:t>
      </w:r>
      <w:r w:rsidRPr="0019555F">
        <w:rPr>
          <w:rFonts w:ascii="Times New Roman" w:hAnsi="Times New Roman" w:cs="Times New Roman"/>
          <w:bCs/>
          <w:sz w:val="24"/>
          <w:szCs w:val="24"/>
        </w:rPr>
        <w:t xml:space="preserve"> – списки семей, составляющих базу учащихся Лицея.(</w:t>
      </w:r>
      <w:r w:rsidRPr="0019555F">
        <w:rPr>
          <w:rFonts w:ascii="Times New Roman" w:hAnsi="Times New Roman" w:cs="Times New Roman"/>
          <w:bCs/>
          <w:i/>
          <w:sz w:val="24"/>
          <w:szCs w:val="24"/>
        </w:rPr>
        <w:t>консультативная работа)</w:t>
      </w: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sz w:val="24"/>
          <w:szCs w:val="24"/>
        </w:rPr>
        <w:t>Лицей – ПМС центр</w:t>
      </w:r>
      <w:r w:rsidRPr="0019555F">
        <w:rPr>
          <w:rFonts w:ascii="Times New Roman" w:hAnsi="Times New Roman" w:cs="Times New Roman"/>
          <w:bCs/>
          <w:sz w:val="24"/>
          <w:szCs w:val="24"/>
        </w:rPr>
        <w:t xml:space="preserve"> – психолого-педагогическая характеристика учащихся Лицея, коррекционная работа.(</w:t>
      </w:r>
      <w:r w:rsidRPr="0019555F">
        <w:rPr>
          <w:rFonts w:ascii="Times New Roman" w:hAnsi="Times New Roman" w:cs="Times New Roman"/>
          <w:bCs/>
          <w:i/>
          <w:sz w:val="24"/>
          <w:szCs w:val="24"/>
        </w:rPr>
        <w:t>диагностическая работа</w:t>
      </w:r>
      <w:r w:rsidRPr="0019555F">
        <w:rPr>
          <w:rFonts w:ascii="Times New Roman" w:hAnsi="Times New Roman" w:cs="Times New Roman"/>
          <w:bCs/>
          <w:sz w:val="24"/>
          <w:szCs w:val="24"/>
        </w:rPr>
        <w:t>)</w:t>
      </w: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sz w:val="24"/>
          <w:szCs w:val="24"/>
        </w:rPr>
        <w:t>Лицей – Отдел семьи и детства</w:t>
      </w:r>
      <w:r w:rsidRPr="0019555F">
        <w:rPr>
          <w:rFonts w:ascii="Times New Roman" w:hAnsi="Times New Roman" w:cs="Times New Roman"/>
          <w:bCs/>
          <w:sz w:val="24"/>
          <w:szCs w:val="24"/>
        </w:rPr>
        <w:t xml:space="preserve"> – информационно-профилактическая работа </w:t>
      </w: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555F">
        <w:rPr>
          <w:rFonts w:ascii="Times New Roman" w:hAnsi="Times New Roman" w:cs="Times New Roman"/>
          <w:bCs/>
          <w:sz w:val="24"/>
          <w:szCs w:val="24"/>
        </w:rPr>
        <w:t>с семьёй учащегося.</w:t>
      </w: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Лицей – Поликлиника</w:t>
      </w:r>
      <w:r w:rsidRPr="0019555F">
        <w:rPr>
          <w:rFonts w:ascii="Times New Roman" w:hAnsi="Times New Roman" w:cs="Times New Roman"/>
          <w:bCs/>
          <w:sz w:val="24"/>
          <w:szCs w:val="24"/>
        </w:rPr>
        <w:t xml:space="preserve"> – медицинское сопровождение учащихся.</w:t>
      </w: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sz w:val="24"/>
          <w:szCs w:val="24"/>
        </w:rPr>
        <w:t>Лицей – ЦДОиДт</w:t>
      </w:r>
      <w:r w:rsidRPr="0019555F">
        <w:rPr>
          <w:rFonts w:ascii="Times New Roman" w:hAnsi="Times New Roman" w:cs="Times New Roman"/>
          <w:bCs/>
          <w:sz w:val="24"/>
          <w:szCs w:val="24"/>
        </w:rPr>
        <w:t xml:space="preserve"> – организация и проведение творческих конкурсов, занятость во внеурочное время.(</w:t>
      </w:r>
      <w:r w:rsidRPr="0019555F">
        <w:rPr>
          <w:rFonts w:ascii="Times New Roman" w:hAnsi="Times New Roman" w:cs="Times New Roman"/>
          <w:bCs/>
          <w:i/>
          <w:sz w:val="24"/>
          <w:szCs w:val="24"/>
        </w:rPr>
        <w:t>коррекционно-развивающая работа</w:t>
      </w:r>
      <w:r w:rsidRPr="0019555F">
        <w:rPr>
          <w:rFonts w:ascii="Times New Roman" w:hAnsi="Times New Roman" w:cs="Times New Roman"/>
          <w:bCs/>
          <w:sz w:val="24"/>
          <w:szCs w:val="24"/>
        </w:rPr>
        <w:t>)</w:t>
      </w:r>
    </w:p>
    <w:p w:rsidR="00E04B77" w:rsidRPr="0019555F" w:rsidRDefault="00E04B77" w:rsidP="0019555F">
      <w:pPr>
        <w:spacing w:before="84" w:after="192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646523" w:rsidRPr="00E57EA6" w:rsidRDefault="00F40E7F" w:rsidP="00DC0041">
      <w:pPr>
        <w:pStyle w:val="a4"/>
        <w:numPr>
          <w:ilvl w:val="0"/>
          <w:numId w:val="6"/>
        </w:numPr>
        <w:spacing w:before="84" w:after="192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7EA6">
        <w:rPr>
          <w:rFonts w:ascii="Times New Roman" w:hAnsi="Times New Roman" w:cs="Times New Roman"/>
          <w:b/>
          <w:bCs/>
          <w:sz w:val="28"/>
          <w:szCs w:val="28"/>
        </w:rPr>
        <w:t>Объём выполненных работ</w:t>
      </w:r>
    </w:p>
    <w:p w:rsidR="00E57EA6" w:rsidRPr="001D0FD4" w:rsidRDefault="001D0FD4" w:rsidP="001D0FD4">
      <w:pPr>
        <w:spacing w:before="84" w:after="192"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57EA6" w:rsidRPr="001D0FD4">
        <w:rPr>
          <w:rFonts w:ascii="Times New Roman" w:hAnsi="Times New Roman" w:cs="Times New Roman"/>
          <w:bCs/>
          <w:sz w:val="24"/>
          <w:szCs w:val="24"/>
        </w:rPr>
        <w:t>В</w:t>
      </w:r>
      <w:r w:rsidRPr="001D0FD4">
        <w:rPr>
          <w:rFonts w:ascii="Times New Roman" w:hAnsi="Times New Roman" w:cs="Times New Roman"/>
          <w:bCs/>
          <w:sz w:val="24"/>
          <w:szCs w:val="24"/>
        </w:rPr>
        <w:t xml:space="preserve"> целях успешной социализации учащегося с ОВЗ в</w:t>
      </w:r>
      <w:r w:rsidR="00E57EA6" w:rsidRPr="001D0FD4">
        <w:rPr>
          <w:rFonts w:ascii="Times New Roman" w:hAnsi="Times New Roman" w:cs="Times New Roman"/>
          <w:bCs/>
          <w:sz w:val="24"/>
          <w:szCs w:val="24"/>
        </w:rPr>
        <w:t xml:space="preserve"> Лицее разработана модель сопровождения ребёнка  с ОВЗ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D17B3" w:rsidRDefault="003D17B3" w:rsidP="0019555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</w:rPr>
      </w:pPr>
      <w:r>
        <w:rPr>
          <w:b/>
        </w:rPr>
        <w:t xml:space="preserve">Взаимодействие сотрудников Лицея </w:t>
      </w:r>
    </w:p>
    <w:p w:rsidR="00B35B46" w:rsidRPr="0019555F" w:rsidRDefault="003D17B3" w:rsidP="0019555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color w:val="660066"/>
        </w:rPr>
      </w:pPr>
      <w:r>
        <w:rPr>
          <w:b/>
        </w:rPr>
        <w:t>в рамках реализации инклюзивного образования</w: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660066"/>
        </w:rPr>
      </w:pPr>
      <w:r w:rsidRPr="0019555F">
        <w:rPr>
          <w:b/>
          <w:noProof/>
          <w:color w:val="66006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F41037A" wp14:editId="7C2F6211">
                <wp:simplePos x="0" y="0"/>
                <wp:positionH relativeFrom="column">
                  <wp:posOffset>1710689</wp:posOffset>
                </wp:positionH>
                <wp:positionV relativeFrom="paragraph">
                  <wp:posOffset>125730</wp:posOffset>
                </wp:positionV>
                <wp:extent cx="2220595" cy="704850"/>
                <wp:effectExtent l="0" t="0" r="27305" b="1905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Руководитель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-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иректор Лицея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организует работу по реализации проекта, подбирает  специалистов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2" style="position:absolute;margin-left:134.7pt;margin-top:9.9pt;width:174.85pt;height:5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">
                <v:textbox>
                  <w:txbxContent>
                    <w:p w:rsidR="007C1608" w:rsidRPr="00FE25D1" w:rsidRDefault="007C1608" w:rsidP="00B35B46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E25D1">
                        <w:rPr>
                          <w:rFonts w:ascii="Times New Roman" w:hAnsi="Times New Roman" w:cs="Times New Roman"/>
                          <w:b/>
                          <w:color w:val="000000"/>
                          <w:sz w:val="20"/>
                          <w:szCs w:val="20"/>
                          <w:u w:val="single"/>
                        </w:rPr>
                        <w:t>Руководитель</w:t>
                      </w:r>
                      <w:r w:rsidRPr="00FE25D1">
                        <w:rPr>
                          <w:rFonts w:ascii="Times New Roman" w:hAnsi="Times New Roman" w:cs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 -</w:t>
                      </w:r>
                      <w:r w:rsidRPr="00FE25D1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д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иректор Лицея</w:t>
                      </w:r>
                      <w:r w:rsidRPr="00FE25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r w:rsidRPr="00FE25D1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организует работу по реализации проекта, подбирает  специалистов</w:t>
                      </w:r>
                    </w:p>
                  </w:txbxContent>
                </v:textbox>
              </v:rect>
            </w:pict>
          </mc:Fallback>
        </mc:AlternateConten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660066"/>
        </w:rPr>
      </w:pP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660066"/>
        </w:rPr>
      </w:pP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bdr w:val="none" w:sz="0" w:space="0" w:color="auto" w:frame="1"/>
        </w:rPr>
      </w:pPr>
      <w:r w:rsidRPr="0019555F"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0D22508" wp14:editId="58E36B50">
                <wp:simplePos x="0" y="0"/>
                <wp:positionH relativeFrom="column">
                  <wp:posOffset>2703195</wp:posOffset>
                </wp:positionH>
                <wp:positionV relativeFrom="paragraph">
                  <wp:posOffset>127000</wp:posOffset>
                </wp:positionV>
                <wp:extent cx="0" cy="238125"/>
                <wp:effectExtent l="55245" t="22225" r="59055" b="1587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12.85pt;margin-top:10pt;width:0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">
                <v:stroke startarrow="block" endarrow="block"/>
              </v:shape>
            </w:pict>
          </mc:Fallback>
        </mc:AlternateConten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bdr w:val="none" w:sz="0" w:space="0" w:color="auto" w:frame="1"/>
        </w:rPr>
      </w:pPr>
      <w:r w:rsidRPr="0019555F">
        <w:rPr>
          <w:b/>
          <w:noProof/>
          <w:color w:val="66006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98B9E0" wp14:editId="291F89BD">
                <wp:simplePos x="0" y="0"/>
                <wp:positionH relativeFrom="column">
                  <wp:posOffset>1760855</wp:posOffset>
                </wp:positionH>
                <wp:positionV relativeFrom="paragraph">
                  <wp:posOffset>163830</wp:posOffset>
                </wp:positionV>
                <wp:extent cx="2098040" cy="942975"/>
                <wp:effectExtent l="8255" t="11430" r="8255" b="762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804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  <w:t>Координатор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- зам. директора по УВР: 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br/>
                              <w:t>координирует действия специалистов, осуществляет сбор и анализ информации об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разовательном процессе в рамках проекта, осуществляет руководство реализацией проекта.</w:t>
                            </w:r>
                          </w:p>
                          <w:p w:rsidR="007C1608" w:rsidRPr="002B211A" w:rsidRDefault="007C1608" w:rsidP="00B35B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9" o:spid="_x0000_s1033" style="position:absolute;margin-left:138.65pt;margin-top:12.9pt;width:165.2pt;height:74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">
                <v:textbox>
                  <w:txbxContent>
                    <w:p w:rsidR="007C1608" w:rsidRPr="00FE25D1" w:rsidRDefault="007C1608" w:rsidP="00B35B46">
                      <w:pPr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 w:rsidRPr="00FE25D1">
                        <w:rPr>
                          <w:rFonts w:ascii="Times New Roman" w:hAnsi="Times New Roman" w:cs="Times New Roman"/>
                          <w:b/>
                          <w:color w:val="000000"/>
                          <w:sz w:val="16"/>
                          <w:szCs w:val="16"/>
                          <w:u w:val="single"/>
                        </w:rPr>
                        <w:t>Координатор</w:t>
                      </w:r>
                      <w:r w:rsidRPr="00FE25D1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- зам. директора по УВР: </w:t>
                      </w:r>
                      <w:r w:rsidRPr="00FE25D1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br/>
                        <w:t>координирует действия специалистов, осуществляет сбор и анализ информации об</w:t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разовательном процессе в рамках проекта, осуществляет руководство реализацией проекта.</w:t>
                      </w:r>
                    </w:p>
                    <w:p w:rsidR="007C1608" w:rsidRPr="002B211A" w:rsidRDefault="007C1608" w:rsidP="00B35B46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bdr w:val="none" w:sz="0" w:space="0" w:color="auto" w:frame="1"/>
        </w:rPr>
      </w:pPr>
      <w:r w:rsidRPr="0019555F"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9F3D673" wp14:editId="5A76DBDB">
                <wp:simplePos x="0" y="0"/>
                <wp:positionH relativeFrom="column">
                  <wp:posOffset>1868805</wp:posOffset>
                </wp:positionH>
                <wp:positionV relativeFrom="paragraph">
                  <wp:posOffset>168275</wp:posOffset>
                </wp:positionV>
                <wp:extent cx="0" cy="0"/>
                <wp:effectExtent l="11430" t="53975" r="17145" b="60325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0" o:spid="_x0000_s1026" type="#_x0000_t32" style="position:absolute;margin-left:147.15pt;margin-top:13.25pt;width:0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">
                <v:stroke endarrow="block"/>
              </v:shape>
            </w:pict>
          </mc:Fallback>
        </mc:AlternateConten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bdr w:val="none" w:sz="0" w:space="0" w:color="auto" w:frame="1"/>
        </w:rPr>
      </w:pP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bdr w:val="none" w:sz="0" w:space="0" w:color="auto" w:frame="1"/>
        </w:rPr>
      </w:pPr>
    </w:p>
    <w:p w:rsidR="00B35B46" w:rsidRPr="0019555F" w:rsidRDefault="00B35B46" w:rsidP="0019555F">
      <w:pPr>
        <w:pStyle w:val="a3"/>
        <w:shd w:val="clear" w:color="auto" w:fill="FFFFFF"/>
        <w:tabs>
          <w:tab w:val="left" w:pos="7765"/>
        </w:tabs>
        <w:spacing w:before="0" w:beforeAutospacing="0" w:after="0" w:afterAutospacing="0" w:line="360" w:lineRule="auto"/>
        <w:textAlignment w:val="baseline"/>
        <w:rPr>
          <w:b/>
          <w:bCs/>
          <w:color w:val="000000"/>
          <w:bdr w:val="none" w:sz="0" w:space="0" w:color="auto" w:frame="1"/>
        </w:rPr>
      </w:pPr>
      <w:r w:rsidRPr="0019555F">
        <w:rPr>
          <w:b/>
          <w:bCs/>
          <w:color w:val="000000"/>
          <w:bdr w:val="none" w:sz="0" w:space="0" w:color="auto" w:frame="1"/>
        </w:rPr>
        <w:tab/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CDD57D9" wp14:editId="727FD9E6">
                <wp:simplePos x="0" y="0"/>
                <wp:positionH relativeFrom="column">
                  <wp:posOffset>3813810</wp:posOffset>
                </wp:positionH>
                <wp:positionV relativeFrom="paragraph">
                  <wp:posOffset>99060</wp:posOffset>
                </wp:positionV>
                <wp:extent cx="125095" cy="170180"/>
                <wp:effectExtent l="51435" t="41910" r="52070" b="45085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095" cy="170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1" o:spid="_x0000_s1026" type="#_x0000_t32" style="position:absolute;margin-left:300.3pt;margin-top:7.8pt;width:9.85pt;height:13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">
                <v:stroke startarrow="block" endarrow="block"/>
              </v:shape>
            </w:pict>
          </mc:Fallback>
        </mc:AlternateContent>
      </w:r>
      <w:r w:rsidRPr="0019555F"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D743FE" wp14:editId="36582F6E">
                <wp:simplePos x="0" y="0"/>
                <wp:positionH relativeFrom="column">
                  <wp:posOffset>3330575</wp:posOffset>
                </wp:positionH>
                <wp:positionV relativeFrom="paragraph">
                  <wp:posOffset>269240</wp:posOffset>
                </wp:positionV>
                <wp:extent cx="2249805" cy="712470"/>
                <wp:effectExtent l="6350" t="12065" r="10795" b="889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980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u w:val="single"/>
                              </w:rPr>
                              <w:t>Консультант: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Руководитель МО: Консультирует педагогов о содержании и методах педагогического процесса.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2" o:spid="_x0000_s1034" style="position:absolute;left:0;text-align:left;margin-left:262.25pt;margin-top:21.2pt;width:177.15pt;height:56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">
                <v:textbox>
                  <w:txbxContent>
                    <w:p w:rsidR="007C1608" w:rsidRPr="00FE25D1" w:rsidRDefault="007C1608" w:rsidP="00B35B46">
                      <w:pPr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E25D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u w:val="single"/>
                        </w:rPr>
                        <w:t>Консультант:</w:t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Руководитель МО: Консультирует педагогов о содержании и методах педагогического процесса.</w:t>
                      </w:r>
                    </w:p>
                  </w:txbxContent>
                </v:textbox>
              </v:rect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02065BA" wp14:editId="25EB7773">
                <wp:simplePos x="0" y="0"/>
                <wp:positionH relativeFrom="column">
                  <wp:posOffset>1716405</wp:posOffset>
                </wp:positionH>
                <wp:positionV relativeFrom="paragraph">
                  <wp:posOffset>99060</wp:posOffset>
                </wp:positionV>
                <wp:extent cx="53975" cy="170180"/>
                <wp:effectExtent l="59055" t="32385" r="58420" b="35560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975" cy="170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135.15pt;margin-top:7.8pt;width:4.25pt;height:13.4pt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">
                <v:stroke startarrow="block" endarrow="block"/>
              </v:shape>
            </w:pict>
          </mc:Fallback>
        </mc:AlternateContent>
      </w:r>
      <w:r w:rsidRPr="0019555F"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523963" wp14:editId="4E707729">
                <wp:simplePos x="0" y="0"/>
                <wp:positionH relativeFrom="column">
                  <wp:posOffset>-156845</wp:posOffset>
                </wp:positionH>
                <wp:positionV relativeFrom="paragraph">
                  <wp:posOffset>269240</wp:posOffset>
                </wp:positionV>
                <wp:extent cx="2079625" cy="712470"/>
                <wp:effectExtent l="5080" t="12065" r="10795" b="889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962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Консультант 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Зам. директора по УМ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Р: 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консультирует педагогов по научно-методической составляющей воспитательного процесса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4" o:spid="_x0000_s1035" style="position:absolute;left:0;text-align:left;margin-left:-12.35pt;margin-top:21.2pt;width:163.75pt;height:56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">
                <v:textbox>
                  <w:txbxContent>
                    <w:p w:rsidR="007C1608" w:rsidRPr="00FE25D1" w:rsidRDefault="007C1608" w:rsidP="00B35B46">
                      <w:pPr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E25D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u w:val="single"/>
                        </w:rPr>
                        <w:t xml:space="preserve">Консультант </w:t>
                      </w:r>
                      <w:r w:rsidRPr="00FE25D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Зам. директора по УМ</w:t>
                      </w:r>
                      <w:r w:rsidRPr="00FE25D1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Р: </w:t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консультирует педагогов по научно-методической составляющей воспитательного процесса</w:t>
                      </w:r>
                    </w:p>
                  </w:txbxContent>
                </v:textbox>
              </v:rect>
            </w:pict>
          </mc:Fallback>
        </mc:AlternateConten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9844D3" wp14:editId="2B951FD4">
                <wp:simplePos x="0" y="0"/>
                <wp:positionH relativeFrom="column">
                  <wp:posOffset>1922780</wp:posOffset>
                </wp:positionH>
                <wp:positionV relativeFrom="paragraph">
                  <wp:posOffset>196850</wp:posOffset>
                </wp:positionV>
                <wp:extent cx="1407795" cy="635"/>
                <wp:effectExtent l="17780" t="53975" r="22225" b="59690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77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5" o:spid="_x0000_s1026" type="#_x0000_t32" style="position:absolute;margin-left:151.4pt;margin-top:15.5pt;width:110.85pt;height: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">
                <v:stroke startarrow="block" endarrow="block"/>
              </v:shape>
            </w:pict>
          </mc:Fallback>
        </mc:AlternateConten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2F2E54E" wp14:editId="0B539A49">
                <wp:simplePos x="0" y="0"/>
                <wp:positionH relativeFrom="column">
                  <wp:posOffset>1922780</wp:posOffset>
                </wp:positionH>
                <wp:positionV relativeFrom="paragraph">
                  <wp:posOffset>258445</wp:posOffset>
                </wp:positionV>
                <wp:extent cx="269240" cy="445770"/>
                <wp:effectExtent l="55880" t="39370" r="55880" b="38735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240" cy="44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6" o:spid="_x0000_s1026" type="#_x0000_t32" style="position:absolute;margin-left:151.4pt;margin-top:20.35pt;width:21.2pt;height:35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5297CC" wp14:editId="78962634">
                <wp:simplePos x="0" y="0"/>
                <wp:positionH relativeFrom="column">
                  <wp:posOffset>1922780</wp:posOffset>
                </wp:positionH>
                <wp:positionV relativeFrom="paragraph">
                  <wp:posOffset>151130</wp:posOffset>
                </wp:positionV>
                <wp:extent cx="1873885" cy="553085"/>
                <wp:effectExtent l="36830" t="55880" r="32385" b="57785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3885" cy="55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7" o:spid="_x0000_s1026" type="#_x0000_t32" style="position:absolute;margin-left:151.4pt;margin-top:11.9pt;width:147.55pt;height:43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3448277" wp14:editId="664DE685">
                <wp:simplePos x="0" y="0"/>
                <wp:positionH relativeFrom="column">
                  <wp:posOffset>1922780</wp:posOffset>
                </wp:positionH>
                <wp:positionV relativeFrom="paragraph">
                  <wp:posOffset>34290</wp:posOffset>
                </wp:positionV>
                <wp:extent cx="2842260" cy="669925"/>
                <wp:effectExtent l="27305" t="53340" r="26035" b="57785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4226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8" o:spid="_x0000_s1026" type="#_x0000_t32" style="position:absolute;margin-left:151.4pt;margin-top:2.7pt;width:223.8pt;height:52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5916D9B" wp14:editId="4726C5B9">
                <wp:simplePos x="0" y="0"/>
                <wp:positionH relativeFrom="column">
                  <wp:posOffset>201930</wp:posOffset>
                </wp:positionH>
                <wp:positionV relativeFrom="paragraph">
                  <wp:posOffset>97155</wp:posOffset>
                </wp:positionV>
                <wp:extent cx="3128645" cy="555625"/>
                <wp:effectExtent l="30480" t="59055" r="31750" b="61595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28645" cy="555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9" o:spid="_x0000_s1026" type="#_x0000_t32" style="position:absolute;margin-left:15.9pt;margin-top:7.65pt;width:246.35pt;height:43.75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7C320F" wp14:editId="789939D8">
                <wp:simplePos x="0" y="0"/>
                <wp:positionH relativeFrom="column">
                  <wp:posOffset>1349375</wp:posOffset>
                </wp:positionH>
                <wp:positionV relativeFrom="paragraph">
                  <wp:posOffset>34290</wp:posOffset>
                </wp:positionV>
                <wp:extent cx="1981200" cy="669925"/>
                <wp:effectExtent l="34925" t="53340" r="31750" b="57785"/>
                <wp:wrapNone/>
                <wp:docPr id="80" name="Прямая со стрелкой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120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0" o:spid="_x0000_s1026" type="#_x0000_t32" style="position:absolute;margin-left:106.25pt;margin-top:2.7pt;width:156pt;height:52.7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94D0FDA" wp14:editId="0C65E5C1">
                <wp:simplePos x="0" y="0"/>
                <wp:positionH relativeFrom="column">
                  <wp:posOffset>2299335</wp:posOffset>
                </wp:positionH>
                <wp:positionV relativeFrom="paragraph">
                  <wp:posOffset>151130</wp:posOffset>
                </wp:positionV>
                <wp:extent cx="1031240" cy="553085"/>
                <wp:effectExtent l="41910" t="55880" r="41275" b="57785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1240" cy="55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1" o:spid="_x0000_s1026" type="#_x0000_t32" style="position:absolute;margin-left:181.05pt;margin-top:11.9pt;width:81.2pt;height:43.55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">
                <v:stroke startarrow="block" endarrow="block"/>
              </v:shape>
            </w:pict>
          </mc:Fallback>
        </mc:AlternateConten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2BE27F" wp14:editId="7A9D039D">
                <wp:simplePos x="0" y="0"/>
                <wp:positionH relativeFrom="column">
                  <wp:posOffset>3330575</wp:posOffset>
                </wp:positionH>
                <wp:positionV relativeFrom="paragraph">
                  <wp:posOffset>38100</wp:posOffset>
                </wp:positionV>
                <wp:extent cx="161290" cy="351790"/>
                <wp:effectExtent l="53975" t="38100" r="60960" b="38735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290" cy="351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2" o:spid="_x0000_s1026" type="#_x0000_t32" style="position:absolute;margin-left:262.25pt;margin-top:3pt;width:12.7pt;height:27.7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4A0AA4C" wp14:editId="52B22702">
                <wp:simplePos x="0" y="0"/>
                <wp:positionH relativeFrom="column">
                  <wp:posOffset>4836795</wp:posOffset>
                </wp:positionH>
                <wp:positionV relativeFrom="paragraph">
                  <wp:posOffset>38100</wp:posOffset>
                </wp:positionV>
                <wp:extent cx="241935" cy="351790"/>
                <wp:effectExtent l="55245" t="47625" r="55245" b="48260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" cy="351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3" o:spid="_x0000_s1026" type="#_x0000_t32" style="position:absolute;margin-left:380.85pt;margin-top:3pt;width:19.05pt;height:27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8F6C3E" wp14:editId="74384B4E">
                <wp:simplePos x="0" y="0"/>
                <wp:positionH relativeFrom="column">
                  <wp:posOffset>999490</wp:posOffset>
                </wp:positionH>
                <wp:positionV relativeFrom="paragraph">
                  <wp:posOffset>38100</wp:posOffset>
                </wp:positionV>
                <wp:extent cx="0" cy="389890"/>
                <wp:effectExtent l="56515" t="19050" r="57785" b="19685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78.7pt;margin-top:3pt;width:0;height:30.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EADE5CD" wp14:editId="6055A3B1">
                <wp:simplePos x="0" y="0"/>
                <wp:positionH relativeFrom="column">
                  <wp:posOffset>-13335</wp:posOffset>
                </wp:positionH>
                <wp:positionV relativeFrom="paragraph">
                  <wp:posOffset>38100</wp:posOffset>
                </wp:positionV>
                <wp:extent cx="295910" cy="351790"/>
                <wp:effectExtent l="53340" t="47625" r="50800" b="48260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910" cy="351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-1.05pt;margin-top:3pt;width:23.3pt;height:27.7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">
                <v:stroke startarrow="block" endarrow="block"/>
              </v:shape>
            </w:pict>
          </mc:Fallback>
        </mc:AlternateContent>
      </w:r>
      <w:r w:rsidRPr="0019555F">
        <w:rPr>
          <w:color w:val="000000"/>
        </w:rPr>
        <w:tab/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  <w:r w:rsidRPr="0019555F"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759C4F" wp14:editId="4AFA68D3">
                <wp:simplePos x="0" y="0"/>
                <wp:positionH relativeFrom="column">
                  <wp:posOffset>605790</wp:posOffset>
                </wp:positionH>
                <wp:positionV relativeFrom="paragraph">
                  <wp:posOffset>117475</wp:posOffset>
                </wp:positionV>
                <wp:extent cx="986155" cy="1524000"/>
                <wp:effectExtent l="0" t="0" r="23495" b="1905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15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u w:val="single"/>
                              </w:rPr>
                              <w:t>Учитель-логопед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u w:val="single"/>
                              </w:rPr>
                              <w:t>: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диагностика, коррекция нарушений речи, развитие связной речи, обучение грамоте, индивидуальные и групповые занятия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36" style="position:absolute;left:0;text-align:left;margin-left:47.7pt;margin-top:9.25pt;width:77.65pt;height:12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">
                <v:textbox>
                  <w:txbxContent>
                    <w:p w:rsidR="007C1608" w:rsidRPr="00FE25D1" w:rsidRDefault="007C1608" w:rsidP="00B35B46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E25D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u w:val="single"/>
                        </w:rPr>
                        <w:t>Учитель-логопед</w:t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  <w:u w:val="single"/>
                        </w:rPr>
                        <w:t>:</w:t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диагностика, коррекция нарушений речи, развитие связной речи, обучение грамоте, индивидуальные и групповые занятия</w:t>
                      </w:r>
                    </w:p>
                  </w:txbxContent>
                </v:textbox>
              </v:rect>
            </w:pict>
          </mc:Fallback>
        </mc:AlternateContent>
      </w:r>
      <w:r w:rsidRPr="0019555F"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945699" wp14:editId="6CCAED4B">
                <wp:simplePos x="0" y="0"/>
                <wp:positionH relativeFrom="column">
                  <wp:posOffset>3052445</wp:posOffset>
                </wp:positionH>
                <wp:positionV relativeFrom="paragraph">
                  <wp:posOffset>74930</wp:posOffset>
                </wp:positionV>
                <wp:extent cx="1120775" cy="1562100"/>
                <wp:effectExtent l="13970" t="8255" r="8255" b="10795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7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Классный руководитель: 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педагогическая диагностика, трудовая деятельность, досуг, работа с семьей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37" style="position:absolute;left:0;text-align:left;margin-left:240.35pt;margin-top:5.9pt;width:88.25pt;height:12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">
                <v:textbox>
                  <w:txbxContent>
                    <w:p w:rsidR="007C1608" w:rsidRPr="00FE25D1" w:rsidRDefault="007C1608" w:rsidP="00B35B46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E25D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u w:val="single"/>
                        </w:rPr>
                        <w:t xml:space="preserve">Классный руководитель: </w:t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педагогическая диагностика, трудовая деятельность, досуг, работа с семьей</w:t>
                      </w:r>
                    </w:p>
                  </w:txbxContent>
                </v:textbox>
              </v:rect>
            </w:pict>
          </mc:Fallback>
        </mc:AlternateContent>
      </w:r>
      <w:r w:rsidRPr="0019555F"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FFE3B8D" wp14:editId="173F59E1">
                <wp:simplePos x="0" y="0"/>
                <wp:positionH relativeFrom="column">
                  <wp:posOffset>1716405</wp:posOffset>
                </wp:positionH>
                <wp:positionV relativeFrom="paragraph">
                  <wp:posOffset>74930</wp:posOffset>
                </wp:positionV>
                <wp:extent cx="1174750" cy="1562100"/>
                <wp:effectExtent l="11430" t="8255" r="13970" b="10795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u w:val="single"/>
                              </w:rPr>
                              <w:t>Педагог-психолог: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u w:val="single"/>
                              </w:rPr>
                              <w:br/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осуществляет психологическое сопровождение образовательного процесса; диагностика, индивидуальная и групповая терапия, работа с семьей</w:t>
                            </w:r>
                          </w:p>
                          <w:p w:rsidR="007C1608" w:rsidRPr="002B211A" w:rsidRDefault="007C1608" w:rsidP="00B35B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1608" w:rsidRPr="002B211A" w:rsidRDefault="007C1608" w:rsidP="00B35B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8" o:spid="_x0000_s1038" style="position:absolute;left:0;text-align:left;margin-left:135.15pt;margin-top:5.9pt;width:92.5pt;height:12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">
                <v:textbox>
                  <w:txbxContent>
                    <w:p w:rsidR="007C1608" w:rsidRPr="00FE25D1" w:rsidRDefault="007C1608" w:rsidP="00B35B46">
                      <w:pPr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E25D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u w:val="single"/>
                        </w:rPr>
                        <w:t>Педагог-психолог:</w:t>
                      </w:r>
                      <w:r w:rsidRPr="00FE25D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u w:val="single"/>
                        </w:rPr>
                        <w:br/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осуществляет психологическое сопровождение образовательного процесса; диагностика, индивидуальная и групповая терапия, работа с семьей</w:t>
                      </w:r>
                    </w:p>
                    <w:p w:rsidR="007C1608" w:rsidRPr="002B211A" w:rsidRDefault="007C1608" w:rsidP="00B35B4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1608" w:rsidRPr="002B211A" w:rsidRDefault="007C1608" w:rsidP="00B35B46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467D56A" wp14:editId="4E734B0D">
                <wp:simplePos x="0" y="0"/>
                <wp:positionH relativeFrom="column">
                  <wp:posOffset>4496435</wp:posOffset>
                </wp:positionH>
                <wp:positionV relativeFrom="paragraph">
                  <wp:posOffset>74930</wp:posOffset>
                </wp:positionV>
                <wp:extent cx="1083945" cy="1562100"/>
                <wp:effectExtent l="10160" t="8255" r="10795" b="10795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94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u w:val="single"/>
                              </w:rPr>
                              <w:t>Школьная медсестра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: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br/>
                              <w:t>обеспечение медицинского сопровождения учебного процесса, контроль  за состоянием физического здоровья</w:t>
                            </w:r>
                          </w:p>
                          <w:p w:rsidR="007C1608" w:rsidRPr="00563EFA" w:rsidRDefault="007C1608" w:rsidP="00B35B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39" style="position:absolute;left:0;text-align:left;margin-left:354.05pt;margin-top:5.9pt;width:85.35pt;height:12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">
                <v:textbox>
                  <w:txbxContent>
                    <w:p w:rsidR="007C1608" w:rsidRPr="00FE25D1" w:rsidRDefault="007C1608" w:rsidP="00B35B46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u w:val="single"/>
                        </w:rPr>
                        <w:t>Школьная медсестра</w:t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:</w:t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br/>
                        <w:t>обеспечение медицинского сопровождения учебного процесса, контроль  за состоянием физического здоровья</w:t>
                      </w:r>
                    </w:p>
                    <w:p w:rsidR="007C1608" w:rsidRPr="00563EFA" w:rsidRDefault="007C1608" w:rsidP="00B35B46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9555F">
        <w:rPr>
          <w:b/>
          <w:noProof/>
          <w:color w:val="66006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132231" wp14:editId="51137DED">
                <wp:simplePos x="0" y="0"/>
                <wp:positionH relativeFrom="column">
                  <wp:posOffset>-829310</wp:posOffset>
                </wp:positionH>
                <wp:positionV relativeFrom="paragraph">
                  <wp:posOffset>74930</wp:posOffset>
                </wp:positionV>
                <wp:extent cx="1111885" cy="1562100"/>
                <wp:effectExtent l="8890" t="8255" r="12700" b="10795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88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Социальный педагог:  </w:t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u w:val="single"/>
                              </w:rPr>
                              <w:br/>
                            </w:r>
                            <w:r w:rsidRPr="00FE25D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Консультирует  участников образовательного процесса по вопросам успешной социализации детей с ОВЗ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0" o:spid="_x0000_s1040" style="position:absolute;left:0;text-align:left;margin-left:-65.3pt;margin-top:5.9pt;width:87.55pt;height:12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">
                <v:textbox>
                  <w:txbxContent>
                    <w:p w:rsidR="007C1608" w:rsidRPr="00FE25D1" w:rsidRDefault="007C1608" w:rsidP="00B35B46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E25D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u w:val="single"/>
                        </w:rPr>
                        <w:t xml:space="preserve">Социальный педагог:  </w:t>
                      </w:r>
                      <w:r w:rsidRPr="00FE25D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u w:val="single"/>
                        </w:rPr>
                        <w:br/>
                      </w:r>
                      <w:r w:rsidRPr="00FE25D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Консультирует  участников образовательного процесса по вопросам успешной социализации детей с ОВЗ</w:t>
                      </w:r>
                    </w:p>
                  </w:txbxContent>
                </v:textbox>
              </v:rect>
            </w:pict>
          </mc:Fallback>
        </mc:AlternateConten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3D2DBEA" wp14:editId="7B4B92A5">
                <wp:simplePos x="0" y="0"/>
                <wp:positionH relativeFrom="column">
                  <wp:posOffset>4648200</wp:posOffset>
                </wp:positionH>
                <wp:positionV relativeFrom="paragraph">
                  <wp:posOffset>64135</wp:posOffset>
                </wp:positionV>
                <wp:extent cx="492760" cy="484505"/>
                <wp:effectExtent l="47625" t="54610" r="50165" b="51435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2760" cy="484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1" o:spid="_x0000_s1026" type="#_x0000_t32" style="position:absolute;margin-left:366pt;margin-top:5.05pt;width:38.8pt;height:38.15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D45C0D9" wp14:editId="180416E2">
                <wp:simplePos x="0" y="0"/>
                <wp:positionH relativeFrom="column">
                  <wp:posOffset>3572510</wp:posOffset>
                </wp:positionH>
                <wp:positionV relativeFrom="paragraph">
                  <wp:posOffset>64135</wp:posOffset>
                </wp:positionV>
                <wp:extent cx="62865" cy="394970"/>
                <wp:effectExtent l="57785" t="26035" r="60325" b="26670"/>
                <wp:wrapNone/>
                <wp:docPr id="92" name="Прямая со стрелко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" cy="394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2" o:spid="_x0000_s1026" type="#_x0000_t32" style="position:absolute;margin-left:281.3pt;margin-top:5.05pt;width:4.95pt;height:31.1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FEE8B9A" wp14:editId="2D6E994B">
                <wp:simplePos x="0" y="0"/>
                <wp:positionH relativeFrom="column">
                  <wp:posOffset>2299335</wp:posOffset>
                </wp:positionH>
                <wp:positionV relativeFrom="paragraph">
                  <wp:posOffset>64135</wp:posOffset>
                </wp:positionV>
                <wp:extent cx="0" cy="394970"/>
                <wp:effectExtent l="60960" t="16510" r="53340" b="17145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4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3" o:spid="_x0000_s1026" type="#_x0000_t32" style="position:absolute;margin-left:181.05pt;margin-top:5.05pt;width:0;height:31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FB9FF3" wp14:editId="7E33EE9D">
                <wp:simplePos x="0" y="0"/>
                <wp:positionH relativeFrom="column">
                  <wp:posOffset>999490</wp:posOffset>
                </wp:positionH>
                <wp:positionV relativeFrom="paragraph">
                  <wp:posOffset>64135</wp:posOffset>
                </wp:positionV>
                <wp:extent cx="143510" cy="484505"/>
                <wp:effectExtent l="56515" t="35560" r="57150" b="32385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510" cy="484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4" o:spid="_x0000_s1026" type="#_x0000_t32" style="position:absolute;margin-left:78.7pt;margin-top:5.05pt;width:11.3pt;height:38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">
                <v:stroke startarrow="block" endarrow="block"/>
              </v:shape>
            </w:pict>
          </mc:Fallback>
        </mc:AlternateContent>
      </w:r>
      <w:r w:rsidRPr="0019555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955E5DD" wp14:editId="5F600741">
                <wp:simplePos x="0" y="0"/>
                <wp:positionH relativeFrom="column">
                  <wp:posOffset>-156845</wp:posOffset>
                </wp:positionH>
                <wp:positionV relativeFrom="paragraph">
                  <wp:posOffset>109220</wp:posOffset>
                </wp:positionV>
                <wp:extent cx="681355" cy="573405"/>
                <wp:effectExtent l="43180" t="52070" r="46990" b="50800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355" cy="573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5" o:spid="_x0000_s1026" type="#_x0000_t32" style="position:absolute;margin-left:-12.35pt;margin-top:8.6pt;width:53.65pt;height:45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">
                <v:stroke startarrow="block" endarrow="block"/>
              </v:shape>
            </w:pict>
          </mc:Fallback>
        </mc:AlternateConten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  <w:r w:rsidRPr="0019555F"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2033CC2" wp14:editId="513E806B">
                <wp:simplePos x="0" y="0"/>
                <wp:positionH relativeFrom="column">
                  <wp:posOffset>389890</wp:posOffset>
                </wp:positionH>
                <wp:positionV relativeFrom="paragraph">
                  <wp:posOffset>144780</wp:posOffset>
                </wp:positionV>
                <wp:extent cx="4751070" cy="711835"/>
                <wp:effectExtent l="8890" t="11430" r="12065" b="10160"/>
                <wp:wrapNone/>
                <wp:docPr id="96" name="Овал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1070" cy="7118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1608" w:rsidRPr="00FE25D1" w:rsidRDefault="007C1608" w:rsidP="00B35B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E25D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Ребенок с ограниченными возможностями здоровья и его родители (законные представители)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6" o:spid="_x0000_s1041" style="position:absolute;left:0;text-align:left;margin-left:30.7pt;margin-top:11.4pt;width:374.1pt;height:56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">
                <v:textbox>
                  <w:txbxContent>
                    <w:p w:rsidR="007C1608" w:rsidRPr="00FE25D1" w:rsidRDefault="007C1608" w:rsidP="00B35B4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E25D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Ребенок с ограниченными возможностями здоровья и его родители (законные представители)</w:t>
                      </w:r>
                    </w:p>
                  </w:txbxContent>
                </v:textbox>
              </v:oval>
            </w:pict>
          </mc:Fallback>
        </mc:AlternateContent>
      </w:r>
    </w:p>
    <w:p w:rsidR="00B35B46" w:rsidRPr="0019555F" w:rsidRDefault="00B35B46" w:rsidP="00D4065F">
      <w:pPr>
        <w:pStyle w:val="Osnova"/>
        <w:spacing w:line="360" w:lineRule="auto"/>
        <w:ind w:firstLine="0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</w:p>
    <w:p w:rsidR="00B35B46" w:rsidRPr="0019555F" w:rsidRDefault="00B35B46" w:rsidP="0019555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 xml:space="preserve">   Важная составляющая сопровождения ребенка с ОВЗ в Лицее  – наличие в образовательном учреждении службы психолого-педагогического сопровождения (психолого-медико-педагогический консилиум). Служба сопровождения (ПМПк) – это структурное подразделение образовательного учреждения, </w:t>
      </w:r>
      <w:r w:rsidRPr="0019555F">
        <w:rPr>
          <w:rFonts w:ascii="Times New Roman" w:hAnsi="Times New Roman" w:cs="Times New Roman"/>
          <w:bCs/>
          <w:sz w:val="24"/>
          <w:szCs w:val="24"/>
        </w:rPr>
        <w:t>которая обеспечивает  оптимальные условия для воспитания и развития детей нормы и с ограниченными возможностями здоровья, способствует их успешной социализации и интеграции в обществе.</w:t>
      </w:r>
    </w:p>
    <w:p w:rsidR="00B35B46" w:rsidRPr="0019555F" w:rsidRDefault="00B35B46" w:rsidP="001955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 xml:space="preserve">   В целях эффективной реализации инклюзивного образования в Лицее создан психолого – медико – педагогического консилиума ПМ</w:t>
      </w:r>
      <w:r w:rsidR="00D4065F">
        <w:rPr>
          <w:rFonts w:ascii="Times New Roman" w:hAnsi="Times New Roman" w:cs="Times New Roman"/>
          <w:sz w:val="24"/>
          <w:szCs w:val="24"/>
        </w:rPr>
        <w:t>ПК) из числа сотрудников Лицея:</w:t>
      </w:r>
    </w:p>
    <w:p w:rsidR="00B35B46" w:rsidRPr="0019555F" w:rsidRDefault="00B35B46" w:rsidP="001955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>- заместитель директора по УВР;</w:t>
      </w:r>
    </w:p>
    <w:p w:rsidR="00B35B46" w:rsidRPr="0019555F" w:rsidRDefault="00B35B46" w:rsidP="001955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>- заместитель директора по ВР;</w:t>
      </w:r>
    </w:p>
    <w:p w:rsidR="00B35B46" w:rsidRPr="0019555F" w:rsidRDefault="00B35B46" w:rsidP="001955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>- заместитель директора по УМР;</w:t>
      </w:r>
    </w:p>
    <w:p w:rsidR="00B35B46" w:rsidRPr="0019555F" w:rsidRDefault="00B35B46" w:rsidP="001955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>-педагог-психолог;</w:t>
      </w:r>
    </w:p>
    <w:p w:rsidR="00B35B46" w:rsidRPr="0019555F" w:rsidRDefault="00B35B46" w:rsidP="001955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>- логопед;</w:t>
      </w:r>
    </w:p>
    <w:p w:rsidR="00B35B46" w:rsidRPr="0019555F" w:rsidRDefault="00B35B46" w:rsidP="001955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>- социальный педагог;</w:t>
      </w:r>
    </w:p>
    <w:p w:rsidR="00B35B46" w:rsidRPr="0019555F" w:rsidRDefault="00D4065F" w:rsidP="001955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медсестра.</w:t>
      </w:r>
    </w:p>
    <w:p w:rsidR="00B35B46" w:rsidRPr="0019555F" w:rsidRDefault="00B35B46" w:rsidP="001955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 xml:space="preserve">    Разработано положение о психолого-медико-педагогическом консилиуме МОБУ Лицея №3 и утверждён план работы школьного ПМПК.</w: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19555F">
        <w:rPr>
          <w:color w:val="000000" w:themeColor="text1"/>
        </w:rPr>
        <w:t xml:space="preserve">   Школьный ПМПК определяет  статус ученика по результатам  проводимых диагностик, которые, в свою очередь, подразделяются на:</w: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19555F">
        <w:rPr>
          <w:color w:val="000000" w:themeColor="text1"/>
        </w:rPr>
        <w:t>- первичная;</w: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19555F">
        <w:rPr>
          <w:color w:val="000000" w:themeColor="text1"/>
        </w:rPr>
        <w:t>- вторичная;</w: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19555F">
        <w:rPr>
          <w:color w:val="000000" w:themeColor="text1"/>
        </w:rPr>
        <w:t>- итоговая.</w: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19555F">
        <w:rPr>
          <w:color w:val="000000" w:themeColor="text1"/>
        </w:rPr>
        <w:t xml:space="preserve">     По результатам  определения статуса ученика члены школьного ПМПК разрабатывают стратегию сопровождения детей с ОВЗ по следующему «маршруту»:</w: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19555F">
        <w:rPr>
          <w:color w:val="000000" w:themeColor="text1"/>
        </w:rPr>
        <w:t>- коррекционная работа ( групповая, индивидуальная);</w:t>
      </w:r>
    </w:p>
    <w:p w:rsidR="00B35B46" w:rsidRPr="0019555F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19555F">
        <w:rPr>
          <w:color w:val="000000" w:themeColor="text1"/>
        </w:rPr>
        <w:t>- проведение консультаций (с педагогами, родителями);</w:t>
      </w:r>
    </w:p>
    <w:p w:rsidR="00B35B46" w:rsidRDefault="00B35B46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19555F">
        <w:rPr>
          <w:color w:val="000000" w:themeColor="text1"/>
        </w:rPr>
        <w:t>- организация методической работы  (проведение МО, педагогических советов).</w:t>
      </w:r>
    </w:p>
    <w:p w:rsidR="001D0FD4" w:rsidRDefault="001D0FD4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В </w:t>
      </w:r>
      <w:r w:rsidRPr="007345C1">
        <w:rPr>
          <w:color w:val="000000" w:themeColor="text1"/>
        </w:rPr>
        <w:t>помощь классному руководителю в образовательный процесс «включён» тьютор – наставник ребёнка с ОВЗ.</w:t>
      </w:r>
      <w:r w:rsidR="007345C1">
        <w:rPr>
          <w:color w:val="000000" w:themeColor="text1"/>
        </w:rPr>
        <w:t xml:space="preserve"> </w:t>
      </w:r>
    </w:p>
    <w:p w:rsidR="00110843" w:rsidRDefault="00110843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</w:p>
    <w:p w:rsidR="00110843" w:rsidRDefault="00110843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</w:p>
    <w:p w:rsidR="00110843" w:rsidRDefault="00110843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</w:p>
    <w:p w:rsidR="00110843" w:rsidRDefault="00110843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</w:p>
    <w:p w:rsidR="00110843" w:rsidRDefault="00110843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</w:p>
    <w:p w:rsidR="00110843" w:rsidRDefault="00110843" w:rsidP="0019555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</w:p>
    <w:p w:rsidR="007345C1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F02A14">
        <w:rPr>
          <w:b/>
          <w:color w:val="000000" w:themeColor="text1"/>
          <w:sz w:val="28"/>
          <w:szCs w:val="28"/>
        </w:rPr>
        <w:t>Деятельность</w:t>
      </w:r>
      <w:r w:rsidR="007345C1" w:rsidRPr="00F02A14">
        <w:rPr>
          <w:b/>
          <w:color w:val="000000" w:themeColor="text1"/>
          <w:sz w:val="28"/>
          <w:szCs w:val="28"/>
        </w:rPr>
        <w:t xml:space="preserve"> тьютора</w:t>
      </w:r>
      <w:r w:rsidRPr="00F02A14">
        <w:rPr>
          <w:b/>
          <w:color w:val="000000" w:themeColor="text1"/>
          <w:sz w:val="28"/>
          <w:szCs w:val="28"/>
        </w:rPr>
        <w:t xml:space="preserve"> по отношению к учащемуся с ОВЗ</w:t>
      </w:r>
    </w:p>
    <w:p w:rsidR="00110843" w:rsidRPr="00F02A14" w:rsidRDefault="00110843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345C1" w:rsidTr="007345C1">
        <w:tc>
          <w:tcPr>
            <w:tcW w:w="9571" w:type="dxa"/>
          </w:tcPr>
          <w:p w:rsidR="007345C1" w:rsidRPr="00F02A14" w:rsidRDefault="007345C1" w:rsidP="007345C1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color w:val="000000" w:themeColor="text1"/>
              </w:rPr>
            </w:pPr>
            <w:r w:rsidRPr="00F02A14">
              <w:rPr>
                <w:color w:val="000000" w:themeColor="text1"/>
              </w:rPr>
              <w:t>Организует процесс индивидуальной работы с учащимся с ОВЗ</w:t>
            </w:r>
          </w:p>
        </w:tc>
      </w:tr>
    </w:tbl>
    <w:p w:rsidR="00F02A14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A66BCE3" wp14:editId="12691CF8">
                <wp:simplePos x="0" y="0"/>
                <wp:positionH relativeFrom="column">
                  <wp:posOffset>2863215</wp:posOffset>
                </wp:positionH>
                <wp:positionV relativeFrom="paragraph">
                  <wp:posOffset>173990</wp:posOffset>
                </wp:positionV>
                <wp:extent cx="179705" cy="323850"/>
                <wp:effectExtent l="19050" t="0" r="10795" b="38100"/>
                <wp:wrapNone/>
                <wp:docPr id="9" name="Стрелка вни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3238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9" o:spid="_x0000_s1026" type="#_x0000_t67" style="position:absolute;margin-left:225.45pt;margin-top:13.7pt;width:14.15pt;height:25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" adj="15607" fillcolor="#4f81bd" strokecolor="#385d8a" strokeweight="2pt"/>
            </w:pict>
          </mc:Fallback>
        </mc:AlternateContent>
      </w:r>
    </w:p>
    <w:p w:rsidR="007345C1" w:rsidRDefault="007345C1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345C1" w:rsidTr="007345C1">
        <w:tc>
          <w:tcPr>
            <w:tcW w:w="9571" w:type="dxa"/>
          </w:tcPr>
          <w:p w:rsidR="007345C1" w:rsidRPr="00F02A14" w:rsidRDefault="007345C1" w:rsidP="007345C1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color w:val="000000" w:themeColor="text1"/>
              </w:rPr>
            </w:pPr>
            <w:r w:rsidRPr="00F02A14">
              <w:rPr>
                <w:color w:val="000000" w:themeColor="text1"/>
              </w:rPr>
              <w:t>Организует персональное сопровождение детей с ОВЗ</w:t>
            </w:r>
          </w:p>
        </w:tc>
      </w:tr>
    </w:tbl>
    <w:p w:rsidR="00110843" w:rsidRDefault="00110843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7E3359E" wp14:editId="328CA59F">
                <wp:simplePos x="0" y="0"/>
                <wp:positionH relativeFrom="column">
                  <wp:posOffset>2863215</wp:posOffset>
                </wp:positionH>
                <wp:positionV relativeFrom="paragraph">
                  <wp:posOffset>134620</wp:posOffset>
                </wp:positionV>
                <wp:extent cx="179705" cy="323850"/>
                <wp:effectExtent l="19050" t="0" r="10795" b="38100"/>
                <wp:wrapNone/>
                <wp:docPr id="14" name="Стрелка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3238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4" o:spid="_x0000_s1026" type="#_x0000_t67" style="position:absolute;margin-left:225.45pt;margin-top:10.6pt;width:14.15pt;height:25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" adj="15607" fillcolor="#4f81bd" strokecolor="#385d8a" strokeweight="2pt"/>
            </w:pict>
          </mc:Fallback>
        </mc:AlternateContent>
      </w:r>
    </w:p>
    <w:p w:rsidR="007345C1" w:rsidRDefault="007345C1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345C1" w:rsidTr="007345C1">
        <w:tc>
          <w:tcPr>
            <w:tcW w:w="9571" w:type="dxa"/>
          </w:tcPr>
          <w:p w:rsidR="007345C1" w:rsidRPr="00F02A14" w:rsidRDefault="007345C1" w:rsidP="007345C1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color w:val="000000" w:themeColor="text1"/>
              </w:rPr>
            </w:pPr>
            <w:r w:rsidRPr="00F02A14">
              <w:rPr>
                <w:color w:val="000000" w:themeColor="text1"/>
              </w:rPr>
              <w:t>Оказывает помощь в выборе стратегии образования, преодоления проблем и трудностей</w:t>
            </w:r>
          </w:p>
        </w:tc>
      </w:tr>
    </w:tbl>
    <w:p w:rsidR="00F02A14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0A8E691" wp14:editId="1AA24D3A">
                <wp:simplePos x="0" y="0"/>
                <wp:positionH relativeFrom="column">
                  <wp:posOffset>2882265</wp:posOffset>
                </wp:positionH>
                <wp:positionV relativeFrom="paragraph">
                  <wp:posOffset>108585</wp:posOffset>
                </wp:positionV>
                <wp:extent cx="179705" cy="323850"/>
                <wp:effectExtent l="19050" t="0" r="10795" b="38100"/>
                <wp:wrapNone/>
                <wp:docPr id="7" name="Стрелка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323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7" o:spid="_x0000_s1026" type="#_x0000_t67" style="position:absolute;margin-left:226.95pt;margin-top:8.55pt;width:14.15pt;height:25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" adj="15607" fillcolor="#4f81bd [3204]" strokecolor="#243f60 [1604]" strokeweight="2pt"/>
            </w:pict>
          </mc:Fallback>
        </mc:AlternateContent>
      </w:r>
    </w:p>
    <w:p w:rsidR="007345C1" w:rsidRDefault="007345C1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345C1" w:rsidTr="007345C1">
        <w:tc>
          <w:tcPr>
            <w:tcW w:w="9571" w:type="dxa"/>
          </w:tcPr>
          <w:p w:rsidR="007345C1" w:rsidRPr="00F02A14" w:rsidRDefault="007345C1" w:rsidP="00F02A14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center"/>
              <w:textAlignment w:val="baseline"/>
              <w:rPr>
                <w:color w:val="000000" w:themeColor="text1"/>
              </w:rPr>
            </w:pPr>
            <w:r w:rsidRPr="00F02A14">
              <w:rPr>
                <w:color w:val="000000" w:themeColor="text1"/>
              </w:rPr>
              <w:t>Проводит совместный с учащимся рефлексивный анализ его деятельности</w:t>
            </w:r>
            <w:r w:rsidR="00F02A14" w:rsidRPr="00F02A14">
              <w:rPr>
                <w:color w:val="000000" w:themeColor="text1"/>
              </w:rPr>
              <w:t>, уровней образования (образовательных цензов)</w:t>
            </w:r>
          </w:p>
        </w:tc>
      </w:tr>
    </w:tbl>
    <w:p w:rsidR="007345C1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F73082" wp14:editId="670CC9DC">
                <wp:simplePos x="0" y="0"/>
                <wp:positionH relativeFrom="column">
                  <wp:posOffset>2883535</wp:posOffset>
                </wp:positionH>
                <wp:positionV relativeFrom="paragraph">
                  <wp:posOffset>145415</wp:posOffset>
                </wp:positionV>
                <wp:extent cx="179705" cy="323850"/>
                <wp:effectExtent l="19050" t="0" r="10795" b="38100"/>
                <wp:wrapNone/>
                <wp:docPr id="8" name="Стрелка вни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3238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" o:spid="_x0000_s1026" type="#_x0000_t67" style="position:absolute;margin-left:227.05pt;margin-top:11.45pt;width:14.15pt;height:25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" adj="15607" fillcolor="#4f81bd" strokecolor="#385d8a" strokeweight="2pt"/>
            </w:pict>
          </mc:Fallback>
        </mc:AlternateContent>
      </w:r>
    </w:p>
    <w:p w:rsidR="00F02A14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345C1" w:rsidTr="007345C1">
        <w:tc>
          <w:tcPr>
            <w:tcW w:w="9571" w:type="dxa"/>
          </w:tcPr>
          <w:p w:rsidR="007345C1" w:rsidRPr="00F02A14" w:rsidRDefault="007345C1" w:rsidP="007345C1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color w:val="000000" w:themeColor="text1"/>
              </w:rPr>
            </w:pPr>
            <w:r w:rsidRPr="00F02A14">
              <w:rPr>
                <w:color w:val="000000" w:themeColor="text1"/>
              </w:rPr>
              <w:t>Организует взаимодействие с родителями</w:t>
            </w:r>
          </w:p>
        </w:tc>
      </w:tr>
    </w:tbl>
    <w:p w:rsidR="00F02A14" w:rsidRDefault="00F02A14" w:rsidP="00F02A14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039ED34" wp14:editId="394DA23B">
                <wp:simplePos x="0" y="0"/>
                <wp:positionH relativeFrom="column">
                  <wp:posOffset>2883535</wp:posOffset>
                </wp:positionH>
                <wp:positionV relativeFrom="paragraph">
                  <wp:posOffset>88900</wp:posOffset>
                </wp:positionV>
                <wp:extent cx="179705" cy="323850"/>
                <wp:effectExtent l="19050" t="0" r="10795" b="38100"/>
                <wp:wrapNone/>
                <wp:docPr id="10" name="Стрелка вниз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3238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0" o:spid="_x0000_s1026" type="#_x0000_t67" style="position:absolute;margin-left:227.05pt;margin-top:7pt;width:14.15pt;height:25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" adj="15607" fillcolor="#4f81bd" strokecolor="#385d8a" strokeweight="2pt"/>
            </w:pict>
          </mc:Fallback>
        </mc:AlternateContent>
      </w:r>
    </w:p>
    <w:p w:rsidR="00F02A14" w:rsidRDefault="00F02A14" w:rsidP="00F02A14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345C1" w:rsidTr="007345C1">
        <w:tc>
          <w:tcPr>
            <w:tcW w:w="9571" w:type="dxa"/>
          </w:tcPr>
          <w:p w:rsidR="007345C1" w:rsidRPr="00F02A14" w:rsidRDefault="007345C1" w:rsidP="00F02A14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color w:val="000000" w:themeColor="text1"/>
              </w:rPr>
            </w:pPr>
            <w:r w:rsidRPr="00F02A14">
              <w:rPr>
                <w:color w:val="000000" w:themeColor="text1"/>
              </w:rPr>
              <w:t>Организует индивидуальные и групповые консультации для учащихся, родителей.</w:t>
            </w:r>
          </w:p>
        </w:tc>
      </w:tr>
    </w:tbl>
    <w:p w:rsidR="007345C1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3B6D83F" wp14:editId="1892A73B">
                <wp:simplePos x="0" y="0"/>
                <wp:positionH relativeFrom="column">
                  <wp:posOffset>2883535</wp:posOffset>
                </wp:positionH>
                <wp:positionV relativeFrom="paragraph">
                  <wp:posOffset>88265</wp:posOffset>
                </wp:positionV>
                <wp:extent cx="179705" cy="323850"/>
                <wp:effectExtent l="19050" t="0" r="10795" b="38100"/>
                <wp:wrapNone/>
                <wp:docPr id="11" name="Стрелка вни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3238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1" o:spid="_x0000_s1026" type="#_x0000_t67" style="position:absolute;margin-left:227.05pt;margin-top:6.95pt;width:14.15pt;height:25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" adj="15607" fillcolor="#4f81bd" strokecolor="#385d8a" strokeweight="2pt"/>
            </w:pict>
          </mc:Fallback>
        </mc:AlternateContent>
      </w:r>
    </w:p>
    <w:p w:rsidR="00F02A14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345C1" w:rsidTr="007345C1">
        <w:tc>
          <w:tcPr>
            <w:tcW w:w="9571" w:type="dxa"/>
          </w:tcPr>
          <w:p w:rsidR="007345C1" w:rsidRPr="00F02A14" w:rsidRDefault="007345C1" w:rsidP="007345C1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color w:val="000000" w:themeColor="text1"/>
              </w:rPr>
            </w:pPr>
            <w:r w:rsidRPr="00F02A14">
              <w:rPr>
                <w:color w:val="000000" w:themeColor="text1"/>
              </w:rPr>
              <w:t>Участвует в работе педагогических советов, методической работе</w:t>
            </w:r>
          </w:p>
        </w:tc>
      </w:tr>
    </w:tbl>
    <w:p w:rsidR="007345C1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70BAB8D" wp14:editId="25C11A70">
                <wp:simplePos x="0" y="0"/>
                <wp:positionH relativeFrom="column">
                  <wp:posOffset>2921635</wp:posOffset>
                </wp:positionH>
                <wp:positionV relativeFrom="paragraph">
                  <wp:posOffset>127000</wp:posOffset>
                </wp:positionV>
                <wp:extent cx="179705" cy="323850"/>
                <wp:effectExtent l="19050" t="0" r="10795" b="38100"/>
                <wp:wrapNone/>
                <wp:docPr id="13" name="Стрелка вни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3238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3" o:spid="_x0000_s1026" type="#_x0000_t67" style="position:absolute;margin-left:230.05pt;margin-top:10pt;width:14.15pt;height:25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" adj="15607" fillcolor="#4f81bd" strokecolor="#385d8a" strokeweight="2pt"/>
            </w:pict>
          </mc:Fallback>
        </mc:AlternateContent>
      </w:r>
    </w:p>
    <w:p w:rsidR="00F02A14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345C1" w:rsidTr="007345C1">
        <w:tc>
          <w:tcPr>
            <w:tcW w:w="9571" w:type="dxa"/>
          </w:tcPr>
          <w:p w:rsidR="007345C1" w:rsidRPr="00F02A14" w:rsidRDefault="007345C1" w:rsidP="007345C1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color w:val="000000" w:themeColor="text1"/>
              </w:rPr>
            </w:pPr>
            <w:r w:rsidRPr="00F02A14">
              <w:rPr>
                <w:color w:val="000000" w:themeColor="text1"/>
              </w:rPr>
              <w:t>Обеспечивает и анализирует достижение и подтверждение учащимися с ОВЗ</w:t>
            </w:r>
          </w:p>
        </w:tc>
      </w:tr>
    </w:tbl>
    <w:p w:rsidR="007345C1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2E72A50" wp14:editId="394F2351">
                <wp:simplePos x="0" y="0"/>
                <wp:positionH relativeFrom="column">
                  <wp:posOffset>2948940</wp:posOffset>
                </wp:positionH>
                <wp:positionV relativeFrom="paragraph">
                  <wp:posOffset>118110</wp:posOffset>
                </wp:positionV>
                <wp:extent cx="179705" cy="323850"/>
                <wp:effectExtent l="19050" t="0" r="10795" b="38100"/>
                <wp:wrapNone/>
                <wp:docPr id="12" name="Стрелка вниз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3238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2" o:spid="_x0000_s1026" type="#_x0000_t67" style="position:absolute;margin-left:232.2pt;margin-top:9.3pt;width:14.15pt;height:25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" adj="15607" fillcolor="#4f81bd" strokecolor="#385d8a" strokeweight="2pt"/>
            </w:pict>
          </mc:Fallback>
        </mc:AlternateContent>
      </w:r>
    </w:p>
    <w:p w:rsidR="00F02A14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02A14" w:rsidTr="00F02A14">
        <w:tc>
          <w:tcPr>
            <w:tcW w:w="9571" w:type="dxa"/>
          </w:tcPr>
          <w:p w:rsidR="00F02A14" w:rsidRPr="00F02A14" w:rsidRDefault="00F02A14" w:rsidP="007345C1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color w:val="000000" w:themeColor="text1"/>
              </w:rPr>
            </w:pPr>
            <w:r w:rsidRPr="00F02A14">
              <w:rPr>
                <w:color w:val="000000" w:themeColor="text1"/>
              </w:rPr>
              <w:t>Обеспечивает охрану жизни и здоровья учащегося во время образовательного процесса</w:t>
            </w:r>
          </w:p>
        </w:tc>
      </w:tr>
    </w:tbl>
    <w:p w:rsidR="00F02A14" w:rsidRPr="007345C1" w:rsidRDefault="00F02A14" w:rsidP="007345C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 w:themeColor="text1"/>
          <w:sz w:val="28"/>
          <w:szCs w:val="28"/>
        </w:rPr>
      </w:pPr>
    </w:p>
    <w:p w:rsidR="00646523" w:rsidRPr="0019555F" w:rsidRDefault="00D253D5" w:rsidP="0019555F">
      <w:pPr>
        <w:spacing w:before="84" w:after="192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40E7F" w:rsidRPr="0019555F">
        <w:rPr>
          <w:rFonts w:ascii="Times New Roman" w:eastAsia="Times New Roman" w:hAnsi="Times New Roman" w:cs="Times New Roman"/>
          <w:sz w:val="24"/>
          <w:szCs w:val="24"/>
        </w:rPr>
        <w:t xml:space="preserve">Реализация данного проекта  в Лицее стала возможной, т.к. </w:t>
      </w:r>
      <w:r w:rsidR="00646523" w:rsidRPr="0019555F">
        <w:rPr>
          <w:rFonts w:ascii="Times New Roman" w:eastAsia="Times New Roman" w:hAnsi="Times New Roman" w:cs="Times New Roman"/>
          <w:sz w:val="24"/>
          <w:szCs w:val="24"/>
        </w:rPr>
        <w:t xml:space="preserve"> рамках городской целевой программы «Доступная среда в городе Сочи», утверждённой постановлением </w:t>
      </w:r>
      <w:r w:rsidR="00646523" w:rsidRPr="0019555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администрации города Сочи от 05.08.2011г. № 1562 Лицей определён базовой площадкой по организации инклюзивного обучения детей с ограниченными возможностями здоровья и детей-инвалидов. </w:t>
      </w:r>
    </w:p>
    <w:p w:rsidR="00646523" w:rsidRPr="0019555F" w:rsidRDefault="00D253D5" w:rsidP="0019555F">
      <w:pPr>
        <w:spacing w:before="84" w:after="192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646523" w:rsidRPr="0019555F">
        <w:rPr>
          <w:rFonts w:ascii="Times New Roman" w:eastAsia="Times New Roman" w:hAnsi="Times New Roman" w:cs="Times New Roman"/>
          <w:sz w:val="24"/>
          <w:szCs w:val="24"/>
        </w:rPr>
        <w:t>В Лицее создана архитектурная доступность для организации инклюзивного образования в рамках краевой целевой программы «Оказание социальной поддержки и реабилитационной помощи инвалидам и отдельным категориям граждан в Краснодарском крае» на 2011-2015 годы.</w:t>
      </w:r>
    </w:p>
    <w:p w:rsidR="00646523" w:rsidRPr="0019555F" w:rsidRDefault="00D253D5" w:rsidP="0019555F">
      <w:pPr>
        <w:spacing w:before="84" w:after="192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646523" w:rsidRPr="0019555F">
        <w:rPr>
          <w:rFonts w:ascii="Times New Roman" w:eastAsia="Times New Roman" w:hAnsi="Times New Roman" w:cs="Times New Roman"/>
          <w:sz w:val="24"/>
          <w:szCs w:val="24"/>
        </w:rPr>
        <w:t>Согласно данной краевой программе в Лицее:</w:t>
      </w:r>
    </w:p>
    <w:p w:rsidR="00646523" w:rsidRPr="0019555F" w:rsidRDefault="00646523" w:rsidP="0019555F">
      <w:pPr>
        <w:spacing w:before="84" w:after="192" w:line="360" w:lineRule="auto"/>
        <w:ind w:left="720" w:hanging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- установлены пандусы  при центральном входе, со стороны начальной школы, около столовой;</w:t>
      </w:r>
    </w:p>
    <w:p w:rsidR="00646523" w:rsidRPr="0019555F" w:rsidRDefault="00646523" w:rsidP="0019555F">
      <w:pPr>
        <w:spacing w:before="84" w:after="192" w:line="360" w:lineRule="auto"/>
        <w:ind w:left="720" w:hanging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- произведена световая маркировка центральной входной группы, по пути следования обучающихся в общедоступные места;</w:t>
      </w:r>
    </w:p>
    <w:p w:rsidR="00646523" w:rsidRPr="0019555F" w:rsidRDefault="00646523" w:rsidP="0019555F">
      <w:pPr>
        <w:spacing w:before="84" w:after="192" w:line="360" w:lineRule="auto"/>
        <w:ind w:left="720" w:hanging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- установлена кнопка вызова, расположенная в санузле;</w:t>
      </w:r>
    </w:p>
    <w:p w:rsidR="00646523" w:rsidRPr="0019555F" w:rsidRDefault="00646523" w:rsidP="0019555F">
      <w:pPr>
        <w:spacing w:before="84" w:after="192" w:line="360" w:lineRule="auto"/>
        <w:ind w:left="720" w:hanging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- оборудован санузел;</w:t>
      </w:r>
    </w:p>
    <w:p w:rsidR="00646523" w:rsidRPr="0019555F" w:rsidRDefault="00646523" w:rsidP="0019555F">
      <w:pPr>
        <w:spacing w:before="84" w:after="192" w:line="360" w:lineRule="auto"/>
        <w:ind w:left="720" w:hanging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- оборудованы умывальники (около столовой);</w:t>
      </w:r>
    </w:p>
    <w:p w:rsidR="00646523" w:rsidRPr="0019555F" w:rsidRDefault="00646523" w:rsidP="0019555F">
      <w:pPr>
        <w:spacing w:before="84" w:after="192" w:line="360" w:lineRule="auto"/>
        <w:ind w:left="720" w:hanging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- установлен подъёмник на 2 этаж;</w:t>
      </w:r>
    </w:p>
    <w:p w:rsidR="00646523" w:rsidRPr="0019555F" w:rsidRDefault="00646523" w:rsidP="0019555F">
      <w:pPr>
        <w:spacing w:before="84" w:after="192" w:line="360" w:lineRule="auto"/>
        <w:ind w:left="720" w:hanging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- расширены дверные проёмы;</w:t>
      </w:r>
    </w:p>
    <w:p w:rsidR="00646523" w:rsidRPr="0019555F" w:rsidRDefault="00646523" w:rsidP="0019555F">
      <w:pPr>
        <w:spacing w:before="84" w:after="192" w:line="360" w:lineRule="auto"/>
        <w:ind w:left="720" w:hanging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- установлены водонагреватели;</w:t>
      </w:r>
    </w:p>
    <w:p w:rsidR="00646523" w:rsidRPr="0019555F" w:rsidRDefault="00646523" w:rsidP="0019555F">
      <w:pPr>
        <w:spacing w:before="84" w:after="192" w:line="360" w:lineRule="auto"/>
        <w:ind w:left="720" w:hanging="43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- благоустройство территории Лицея тротуарной и тактильной плиткой.</w:t>
      </w:r>
    </w:p>
    <w:p w:rsidR="00D253D5" w:rsidRPr="0019555F" w:rsidRDefault="00646523" w:rsidP="0019555F">
      <w:pPr>
        <w:spacing w:after="0" w:line="360" w:lineRule="auto"/>
        <w:rPr>
          <w:rFonts w:ascii="Times New Roman" w:hAnsi="Times New Roman" w:cs="Times New Roman"/>
          <w:bCs/>
          <w:kern w:val="24"/>
          <w:sz w:val="24"/>
          <w:szCs w:val="24"/>
        </w:rPr>
      </w:pPr>
      <w:r w:rsidRPr="0019555F">
        <w:rPr>
          <w:rFonts w:ascii="Times New Roman" w:hAnsi="Times New Roman" w:cs="Times New Roman"/>
          <w:bCs/>
          <w:kern w:val="24"/>
          <w:sz w:val="24"/>
          <w:szCs w:val="24"/>
        </w:rPr>
        <w:t xml:space="preserve">  Для реализации инклюзивного образования Лицеем приобретено следующее учебное оборудование:</w:t>
      </w:r>
    </w:p>
    <w:p w:rsidR="00646523" w:rsidRPr="0019555F" w:rsidRDefault="00646523" w:rsidP="0019555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  <w:t>Оборудование для проведения психокоррекции: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 АРМ;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 дидактический стол;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 интерактивная воздушно-пузырьковая трубка;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 световой стол для рисования песком;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 световая каскадирующая трубка;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 мягкий пуф;</w:t>
      </w:r>
    </w:p>
    <w:p w:rsidR="00B35B46" w:rsidRPr="00D4065F" w:rsidRDefault="00646523" w:rsidP="00D4065F">
      <w:pPr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 xml:space="preserve">- настольные игры для </w:t>
      </w:r>
      <w:r w:rsidR="00D4065F">
        <w:rPr>
          <w:rFonts w:ascii="Times New Roman" w:hAnsi="Times New Roman" w:cs="Times New Roman"/>
          <w:kern w:val="24"/>
          <w:sz w:val="24"/>
          <w:szCs w:val="24"/>
        </w:rPr>
        <w:t>разработки мелкой моторики рук.</w:t>
      </w:r>
    </w:p>
    <w:p w:rsidR="00D253D5" w:rsidRPr="00D4065F" w:rsidRDefault="00646523" w:rsidP="00D4065F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  <w:r w:rsidRPr="0019555F"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  <w:t>Оборудование для детей с нарушением слуха:</w:t>
      </w:r>
    </w:p>
    <w:p w:rsidR="00646523" w:rsidRPr="00D4065F" w:rsidRDefault="00646523" w:rsidP="00D4065F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 тактильная панель</w:t>
      </w:r>
    </w:p>
    <w:p w:rsidR="00D253D5" w:rsidRPr="00D4065F" w:rsidRDefault="00646523" w:rsidP="00D4065F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  <w:r w:rsidRPr="0019555F"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  <w:t xml:space="preserve"> Оборудование для детей с нарушением речи:</w:t>
      </w:r>
    </w:p>
    <w:p w:rsidR="00646523" w:rsidRPr="0019555F" w:rsidRDefault="00646523" w:rsidP="0019555F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 стол для логопедических занятий;</w:t>
      </w:r>
    </w:p>
    <w:p w:rsidR="00646523" w:rsidRDefault="00D4065F" w:rsidP="0019555F">
      <w:pPr>
        <w:spacing w:after="0" w:line="360" w:lineRule="auto"/>
        <w:contextualSpacing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- логостимулоны.</w:t>
      </w:r>
    </w:p>
    <w:p w:rsidR="00625CAA" w:rsidRDefault="00625CAA" w:rsidP="0019555F">
      <w:pPr>
        <w:spacing w:after="0" w:line="360" w:lineRule="auto"/>
        <w:contextualSpacing/>
        <w:rPr>
          <w:rFonts w:ascii="Times New Roman" w:hAnsi="Times New Roman" w:cs="Times New Roman"/>
          <w:kern w:val="24"/>
          <w:sz w:val="24"/>
          <w:szCs w:val="24"/>
        </w:rPr>
      </w:pPr>
    </w:p>
    <w:p w:rsidR="00625CAA" w:rsidRPr="00D4065F" w:rsidRDefault="00625CAA" w:rsidP="0019555F">
      <w:pPr>
        <w:spacing w:after="0" w:line="360" w:lineRule="auto"/>
        <w:contextualSpacing/>
        <w:rPr>
          <w:rFonts w:ascii="Times New Roman" w:hAnsi="Times New Roman" w:cs="Times New Roman"/>
          <w:kern w:val="24"/>
          <w:sz w:val="24"/>
          <w:szCs w:val="24"/>
        </w:rPr>
      </w:pPr>
    </w:p>
    <w:p w:rsidR="00D253D5" w:rsidRPr="00D4065F" w:rsidRDefault="00646523" w:rsidP="00D4065F">
      <w:pPr>
        <w:spacing w:after="0" w:line="360" w:lineRule="auto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  <w:r w:rsidRPr="0019555F"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  <w:lastRenderedPageBreak/>
        <w:t>Оборудование для детей с нарушением опорно-двигательного аппарата: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</w:t>
      </w:r>
      <w:r w:rsidR="00D253D5" w:rsidRPr="0019555F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Pr="0019555F">
        <w:rPr>
          <w:rFonts w:ascii="Times New Roman" w:hAnsi="Times New Roman" w:cs="Times New Roman"/>
          <w:kern w:val="24"/>
          <w:sz w:val="24"/>
          <w:szCs w:val="24"/>
        </w:rPr>
        <w:t>балансировочный диск;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</w:t>
      </w:r>
      <w:r w:rsidR="00D253D5" w:rsidRPr="0019555F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Pr="0019555F">
        <w:rPr>
          <w:rFonts w:ascii="Times New Roman" w:hAnsi="Times New Roman" w:cs="Times New Roman"/>
          <w:kern w:val="24"/>
          <w:sz w:val="24"/>
          <w:szCs w:val="24"/>
        </w:rPr>
        <w:t>тактильная дорожка;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</w:t>
      </w:r>
      <w:r w:rsidR="00D253D5" w:rsidRPr="0019555F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Pr="0019555F">
        <w:rPr>
          <w:rFonts w:ascii="Times New Roman" w:hAnsi="Times New Roman" w:cs="Times New Roman"/>
          <w:kern w:val="24"/>
          <w:sz w:val="24"/>
          <w:szCs w:val="24"/>
        </w:rPr>
        <w:t>настенный лабиринт;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</w:t>
      </w:r>
      <w:r w:rsidR="00D253D5" w:rsidRPr="0019555F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Pr="0019555F">
        <w:rPr>
          <w:rFonts w:ascii="Times New Roman" w:hAnsi="Times New Roman" w:cs="Times New Roman"/>
          <w:kern w:val="24"/>
          <w:sz w:val="24"/>
          <w:szCs w:val="24"/>
        </w:rPr>
        <w:t>лестница-мостик;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</w:t>
      </w:r>
      <w:r w:rsidR="00D253D5" w:rsidRPr="0019555F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Pr="0019555F">
        <w:rPr>
          <w:rFonts w:ascii="Times New Roman" w:hAnsi="Times New Roman" w:cs="Times New Roman"/>
          <w:kern w:val="24"/>
          <w:sz w:val="24"/>
          <w:szCs w:val="24"/>
        </w:rPr>
        <w:t>стенка для лазания;</w:t>
      </w:r>
    </w:p>
    <w:p w:rsidR="00646523" w:rsidRPr="0019555F" w:rsidRDefault="00646523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hAnsi="Times New Roman" w:cs="Times New Roman"/>
          <w:kern w:val="24"/>
          <w:sz w:val="24"/>
          <w:szCs w:val="24"/>
        </w:rPr>
        <w:t>-</w:t>
      </w:r>
      <w:r w:rsidR="00D253D5" w:rsidRPr="0019555F">
        <w:rPr>
          <w:rFonts w:ascii="Times New Roman" w:hAnsi="Times New Roman" w:cs="Times New Roman"/>
          <w:kern w:val="24"/>
          <w:sz w:val="24"/>
          <w:szCs w:val="24"/>
        </w:rPr>
        <w:t xml:space="preserve"> гимнастические </w:t>
      </w:r>
      <w:r w:rsidRPr="0019555F">
        <w:rPr>
          <w:rFonts w:ascii="Times New Roman" w:hAnsi="Times New Roman" w:cs="Times New Roman"/>
          <w:kern w:val="24"/>
          <w:sz w:val="24"/>
          <w:szCs w:val="24"/>
        </w:rPr>
        <w:t>маты.</w:t>
      </w:r>
    </w:p>
    <w:p w:rsidR="00646523" w:rsidRPr="0019555F" w:rsidRDefault="00D253D5" w:rsidP="0019555F">
      <w:pPr>
        <w:spacing w:after="0" w:line="36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654BB">
        <w:rPr>
          <w:rFonts w:ascii="Times New Roman" w:hAnsi="Times New Roman" w:cs="Times New Roman"/>
          <w:kern w:val="24"/>
          <w:sz w:val="24"/>
          <w:szCs w:val="24"/>
        </w:rPr>
        <w:t>Для создания инклюзивной образовательной</w:t>
      </w:r>
      <w:r w:rsidR="00CC0420" w:rsidRPr="0019555F">
        <w:rPr>
          <w:rFonts w:ascii="Times New Roman" w:hAnsi="Times New Roman" w:cs="Times New Roman"/>
          <w:kern w:val="24"/>
          <w:sz w:val="24"/>
          <w:szCs w:val="24"/>
        </w:rPr>
        <w:t xml:space="preserve">  среды </w:t>
      </w:r>
      <w:r w:rsidR="00FC1837" w:rsidRPr="0019555F">
        <w:rPr>
          <w:rFonts w:ascii="Times New Roman" w:hAnsi="Times New Roman" w:cs="Times New Roman"/>
          <w:kern w:val="24"/>
          <w:sz w:val="24"/>
          <w:szCs w:val="24"/>
        </w:rPr>
        <w:t>необходимо участие  команды про</w:t>
      </w:r>
      <w:r w:rsidR="00CC0420" w:rsidRPr="0019555F">
        <w:rPr>
          <w:rFonts w:ascii="Times New Roman" w:hAnsi="Times New Roman" w:cs="Times New Roman"/>
          <w:kern w:val="24"/>
          <w:sz w:val="24"/>
          <w:szCs w:val="24"/>
        </w:rPr>
        <w:t>фе</w:t>
      </w:r>
      <w:r w:rsidR="00FC1837" w:rsidRPr="0019555F">
        <w:rPr>
          <w:rFonts w:ascii="Times New Roman" w:hAnsi="Times New Roman" w:cs="Times New Roman"/>
          <w:kern w:val="24"/>
          <w:sz w:val="24"/>
          <w:szCs w:val="24"/>
        </w:rPr>
        <w:t>с</w:t>
      </w:r>
      <w:r w:rsidR="00CC0420" w:rsidRPr="0019555F">
        <w:rPr>
          <w:rFonts w:ascii="Times New Roman" w:hAnsi="Times New Roman" w:cs="Times New Roman"/>
          <w:kern w:val="24"/>
          <w:sz w:val="24"/>
          <w:szCs w:val="24"/>
        </w:rPr>
        <w:t>сиональных специалистов.</w:t>
      </w:r>
      <w:r w:rsidR="00FC1837" w:rsidRPr="0019555F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="00CC0420" w:rsidRPr="0019555F">
        <w:rPr>
          <w:rFonts w:ascii="Times New Roman" w:hAnsi="Times New Roman" w:cs="Times New Roman"/>
          <w:kern w:val="24"/>
          <w:sz w:val="24"/>
          <w:szCs w:val="24"/>
        </w:rPr>
        <w:t>Педагоги должны владеть иннова</w:t>
      </w:r>
      <w:r w:rsidR="00FC1837" w:rsidRPr="0019555F">
        <w:rPr>
          <w:rFonts w:ascii="Times New Roman" w:hAnsi="Times New Roman" w:cs="Times New Roman"/>
          <w:kern w:val="24"/>
          <w:sz w:val="24"/>
          <w:szCs w:val="24"/>
        </w:rPr>
        <w:t>ционными методиками, которые позволяют добиваться высоких результато</w:t>
      </w:r>
      <w:r w:rsidRPr="0019555F">
        <w:rPr>
          <w:rFonts w:ascii="Times New Roman" w:hAnsi="Times New Roman" w:cs="Times New Roman"/>
          <w:kern w:val="24"/>
          <w:sz w:val="24"/>
          <w:szCs w:val="24"/>
        </w:rPr>
        <w:t xml:space="preserve">в обучения  у любого ученика, как </w:t>
      </w:r>
      <w:r w:rsidR="00FC1837" w:rsidRPr="0019555F">
        <w:rPr>
          <w:rFonts w:ascii="Times New Roman" w:hAnsi="Times New Roman" w:cs="Times New Roman"/>
          <w:kern w:val="24"/>
          <w:sz w:val="24"/>
          <w:szCs w:val="24"/>
        </w:rPr>
        <w:t>детей с ОВЗ, так и детей, не име</w:t>
      </w:r>
      <w:r w:rsidR="00D4065F">
        <w:rPr>
          <w:rFonts w:ascii="Times New Roman" w:hAnsi="Times New Roman" w:cs="Times New Roman"/>
          <w:kern w:val="24"/>
          <w:sz w:val="24"/>
          <w:szCs w:val="24"/>
        </w:rPr>
        <w:t>ющих отклонений в здоровь</w:t>
      </w:r>
      <w:r w:rsidR="005654BB">
        <w:rPr>
          <w:rFonts w:ascii="Times New Roman" w:hAnsi="Times New Roman" w:cs="Times New Roman"/>
          <w:kern w:val="24"/>
          <w:sz w:val="24"/>
          <w:szCs w:val="24"/>
        </w:rPr>
        <w:t>е</w:t>
      </w:r>
      <w:r w:rsidR="00D4065F">
        <w:rPr>
          <w:rFonts w:ascii="Times New Roman" w:hAnsi="Times New Roman" w:cs="Times New Roman"/>
          <w:kern w:val="24"/>
          <w:sz w:val="24"/>
          <w:szCs w:val="24"/>
        </w:rPr>
        <w:t>.</w:t>
      </w:r>
    </w:p>
    <w:p w:rsidR="00D253D5" w:rsidRPr="0019555F" w:rsidRDefault="00D253D5" w:rsidP="001955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53D5" w:rsidRPr="0019555F" w:rsidRDefault="00646523" w:rsidP="00D4065F">
      <w:pPr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i/>
          <w:sz w:val="24"/>
          <w:szCs w:val="24"/>
        </w:rPr>
        <w:t>Кадровое обеспечение проекта</w:t>
      </w:r>
    </w:p>
    <w:tbl>
      <w:tblPr>
        <w:tblStyle w:val="a5"/>
        <w:tblW w:w="10490" w:type="dxa"/>
        <w:tblInd w:w="-983" w:type="dxa"/>
        <w:tblLook w:val="04A0" w:firstRow="1" w:lastRow="0" w:firstColumn="1" w:lastColumn="0" w:noHBand="0" w:noVBand="1"/>
      </w:tblPr>
      <w:tblGrid>
        <w:gridCol w:w="646"/>
        <w:gridCol w:w="2597"/>
        <w:gridCol w:w="2043"/>
        <w:gridCol w:w="1788"/>
        <w:gridCol w:w="1388"/>
        <w:gridCol w:w="2028"/>
      </w:tblGrid>
      <w:tr w:rsidR="00646523" w:rsidRPr="0019555F" w:rsidTr="00FC1837">
        <w:trPr>
          <w:trHeight w:val="1768"/>
        </w:trPr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ФИО педагога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Образование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Стаж </w:t>
            </w:r>
          </w:p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работы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Прохождение курсов повышения квалификации</w:t>
            </w:r>
          </w:p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 организации инклюзивного образования в Лицее</w:t>
            </w: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Маргарита Юрьевна Тертерян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МОБУ Лицея №3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27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пройдены</w:t>
            </w: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Козырева Лариса Геннадьевна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20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пройдены</w:t>
            </w: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Рамзаева Ирина Игоревна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УМР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Папазян Диана Николаевна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Пономарёва Полина Сергеевна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тьютор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пройдены</w:t>
            </w: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Шарко Татьяна Игоревна</w:t>
            </w:r>
          </w:p>
          <w:p w:rsidR="00D253D5" w:rsidRPr="0019555F" w:rsidRDefault="00D253D5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пройдены</w:t>
            </w: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7" w:type="dxa"/>
          </w:tcPr>
          <w:p w:rsidR="00646523" w:rsidRPr="0019555F" w:rsidRDefault="00D253D5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Морозова</w:t>
            </w:r>
            <w:r w:rsidR="00646523"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Евгеньевна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20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Милькина Виктория Валерьевна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Мохова Ольга Михайловна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24 года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Ильина Инна Владимировна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Тьютор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7" w:type="dxa"/>
          </w:tcPr>
          <w:p w:rsidR="00646523" w:rsidRPr="0019555F" w:rsidRDefault="00D253D5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Мажерина Ксения Юрьевна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8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523" w:rsidRPr="0019555F" w:rsidTr="00FC1837">
        <w:tc>
          <w:tcPr>
            <w:tcW w:w="646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97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Пивовар Татьяна Георгиевна</w:t>
            </w:r>
          </w:p>
        </w:tc>
        <w:tc>
          <w:tcPr>
            <w:tcW w:w="2043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7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8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2028" w:type="dxa"/>
          </w:tcPr>
          <w:p w:rsidR="00646523" w:rsidRPr="0019555F" w:rsidRDefault="00646523" w:rsidP="0019555F">
            <w:pPr>
              <w:spacing w:before="84" w:after="192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53D5" w:rsidRPr="0019555F" w:rsidRDefault="00D253D5" w:rsidP="0019555F">
      <w:pPr>
        <w:spacing w:before="84" w:after="192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3A22" w:rsidRDefault="00D4065F" w:rsidP="001D0FD4">
      <w:pPr>
        <w:spacing w:before="84" w:after="192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53D5" w:rsidRPr="0019555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46523" w:rsidRPr="0019555F">
        <w:rPr>
          <w:rFonts w:ascii="Times New Roman" w:eastAsia="Times New Roman" w:hAnsi="Times New Roman" w:cs="Times New Roman"/>
          <w:sz w:val="24"/>
          <w:szCs w:val="24"/>
        </w:rPr>
        <w:t xml:space="preserve">В наличии позитивный опыт </w:t>
      </w:r>
      <w:r w:rsidR="00D253D5" w:rsidRPr="0019555F">
        <w:rPr>
          <w:rFonts w:ascii="Times New Roman" w:eastAsia="Times New Roman" w:hAnsi="Times New Roman" w:cs="Times New Roman"/>
          <w:sz w:val="24"/>
          <w:szCs w:val="24"/>
        </w:rPr>
        <w:t xml:space="preserve">Лицея по </w:t>
      </w:r>
      <w:r w:rsidR="00646523" w:rsidRPr="0019555F">
        <w:rPr>
          <w:rFonts w:ascii="Times New Roman" w:eastAsia="Times New Roman" w:hAnsi="Times New Roman" w:cs="Times New Roman"/>
          <w:sz w:val="24"/>
          <w:szCs w:val="24"/>
        </w:rPr>
        <w:t>реализации образовательной программы «Жить в мире с собой и</w:t>
      </w:r>
      <w:r w:rsidR="00D253D5" w:rsidRPr="0019555F">
        <w:rPr>
          <w:rFonts w:ascii="Times New Roman" w:eastAsia="Times New Roman" w:hAnsi="Times New Roman" w:cs="Times New Roman"/>
          <w:sz w:val="24"/>
          <w:szCs w:val="24"/>
        </w:rPr>
        <w:t xml:space="preserve"> другими», реализующейся в учреждении</w:t>
      </w:r>
      <w:r w:rsidR="00646523" w:rsidRPr="0019555F">
        <w:rPr>
          <w:rFonts w:ascii="Times New Roman" w:eastAsia="Times New Roman" w:hAnsi="Times New Roman" w:cs="Times New Roman"/>
          <w:sz w:val="24"/>
          <w:szCs w:val="24"/>
        </w:rPr>
        <w:t xml:space="preserve"> с 2012г. и направленной на повышение уровня осведомлённости, осознания проблем людей с инвалидностью, формирование у школьников толерантного отношения к людям с инвал</w:t>
      </w:r>
      <w:r w:rsidR="00D253D5" w:rsidRPr="0019555F">
        <w:rPr>
          <w:rFonts w:ascii="Times New Roman" w:eastAsia="Times New Roman" w:hAnsi="Times New Roman" w:cs="Times New Roman"/>
          <w:sz w:val="24"/>
          <w:szCs w:val="24"/>
        </w:rPr>
        <w:t xml:space="preserve">идностью, активного вовлечения </w:t>
      </w:r>
      <w:r w:rsidR="00646523" w:rsidRPr="0019555F">
        <w:rPr>
          <w:rFonts w:ascii="Times New Roman" w:eastAsia="Times New Roman" w:hAnsi="Times New Roman" w:cs="Times New Roman"/>
          <w:sz w:val="24"/>
          <w:szCs w:val="24"/>
        </w:rPr>
        <w:t xml:space="preserve">самих людей с ОВЗ в общественную и спортивную жизнь. </w:t>
      </w:r>
    </w:p>
    <w:p w:rsidR="00625CAA" w:rsidRDefault="00625CAA" w:rsidP="001D0FD4">
      <w:pPr>
        <w:spacing w:before="84" w:after="192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5CAA" w:rsidRDefault="00625CAA" w:rsidP="001D0FD4">
      <w:pPr>
        <w:spacing w:before="84" w:after="192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5CAA" w:rsidRDefault="00625CAA" w:rsidP="001D0FD4">
      <w:pPr>
        <w:spacing w:before="84" w:after="192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5CAA" w:rsidRDefault="00625CAA" w:rsidP="001D0FD4">
      <w:pPr>
        <w:spacing w:before="84" w:after="192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5CAA" w:rsidRPr="00D4065F" w:rsidRDefault="00625CAA" w:rsidP="001D0FD4">
      <w:pPr>
        <w:spacing w:before="84" w:after="192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</w:p>
    <w:p w:rsidR="007C1608" w:rsidRPr="00122B2C" w:rsidRDefault="00646523" w:rsidP="007C1608">
      <w:pPr>
        <w:pStyle w:val="a4"/>
        <w:numPr>
          <w:ilvl w:val="0"/>
          <w:numId w:val="6"/>
        </w:numPr>
        <w:spacing w:before="84" w:after="192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C160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Целевые критерии и показатели (индикаторы) </w:t>
      </w:r>
      <w:r w:rsidR="00ED306E" w:rsidRPr="007C1608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результативности </w:t>
      </w:r>
      <w:r w:rsidRPr="007C1608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</w:p>
    <w:p w:rsidR="00AA004B" w:rsidRPr="00F7017B" w:rsidRDefault="00AA004B" w:rsidP="00F7017B">
      <w:pPr>
        <w:spacing w:before="84" w:after="192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9555F">
        <w:rPr>
          <w:rFonts w:ascii="Times New Roman" w:hAnsi="Times New Roman" w:cs="Times New Roman"/>
          <w:sz w:val="24"/>
          <w:szCs w:val="24"/>
        </w:rPr>
        <w:t>Разработаны критерии отслеживания результативности проекта:</w:t>
      </w:r>
    </w:p>
    <w:tbl>
      <w:tblPr>
        <w:tblStyle w:val="a5"/>
        <w:tblW w:w="0" w:type="auto"/>
        <w:tblInd w:w="-601" w:type="dxa"/>
        <w:tblLook w:val="04A0" w:firstRow="1" w:lastRow="0" w:firstColumn="1" w:lastColumn="0" w:noHBand="0" w:noVBand="1"/>
      </w:tblPr>
      <w:tblGrid>
        <w:gridCol w:w="386"/>
        <w:gridCol w:w="3147"/>
        <w:gridCol w:w="3997"/>
        <w:gridCol w:w="2642"/>
      </w:tblGrid>
      <w:tr w:rsidR="001D0FD4" w:rsidRPr="0019555F" w:rsidTr="001D0FD4">
        <w:tc>
          <w:tcPr>
            <w:tcW w:w="386" w:type="dxa"/>
          </w:tcPr>
          <w:p w:rsidR="001D0FD4" w:rsidRPr="0019555F" w:rsidRDefault="001D0FD4" w:rsidP="0019555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7" w:type="dxa"/>
          </w:tcPr>
          <w:p w:rsidR="001D0FD4" w:rsidRPr="0019555F" w:rsidRDefault="001D0FD4" w:rsidP="0019555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3997" w:type="dxa"/>
          </w:tcPr>
          <w:p w:rsidR="001D0FD4" w:rsidRPr="0019555F" w:rsidRDefault="001D0FD4" w:rsidP="0019555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642" w:type="dxa"/>
          </w:tcPr>
          <w:p w:rsidR="001D0FD4" w:rsidRPr="0019555F" w:rsidRDefault="001D0FD4" w:rsidP="0019555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1D0FD4" w:rsidRPr="0019555F" w:rsidTr="001D0FD4">
        <w:tc>
          <w:tcPr>
            <w:tcW w:w="386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1D0FD4" w:rsidRPr="0019555F" w:rsidRDefault="007C1608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условий, повышение квалификации педагогических работников</w:t>
            </w:r>
          </w:p>
        </w:tc>
        <w:tc>
          <w:tcPr>
            <w:tcW w:w="3997" w:type="dxa"/>
          </w:tcPr>
          <w:p w:rsidR="007C1608" w:rsidRDefault="007C1608" w:rsidP="007C1608">
            <w:pPr>
              <w:pStyle w:val="a4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Лицея в рамках государственной программы Краснодарского края «Доступная среда».</w:t>
            </w:r>
          </w:p>
          <w:p w:rsidR="00110843" w:rsidRDefault="007C1608" w:rsidP="007C1608">
            <w:pPr>
              <w:pStyle w:val="a4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7C1608">
              <w:rPr>
                <w:rFonts w:ascii="Times New Roman" w:hAnsi="Times New Roman" w:cs="Times New Roman"/>
                <w:sz w:val="24"/>
                <w:szCs w:val="24"/>
              </w:rPr>
              <w:t>риобретение учебного оборудования</w:t>
            </w:r>
          </w:p>
          <w:p w:rsidR="007C1608" w:rsidRPr="007C1608" w:rsidRDefault="007C1608" w:rsidP="007C1608">
            <w:pPr>
              <w:pStyle w:val="a4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прошедших курсы повышения квалификации</w:t>
            </w:r>
          </w:p>
        </w:tc>
        <w:tc>
          <w:tcPr>
            <w:tcW w:w="2642" w:type="dxa"/>
          </w:tcPr>
          <w:p w:rsidR="001D0FD4" w:rsidRDefault="001D0FD4" w:rsidP="001D0FD4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7C1608" w:rsidRDefault="007C1608" w:rsidP="001D0FD4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608" w:rsidRDefault="007C1608" w:rsidP="001D0FD4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608" w:rsidRDefault="007C1608" w:rsidP="001D0FD4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608" w:rsidRDefault="007C1608" w:rsidP="007C16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7C1608" w:rsidRDefault="007C1608" w:rsidP="007C16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608" w:rsidRPr="007C1608" w:rsidRDefault="007C1608" w:rsidP="007C16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D0FD4" w:rsidRPr="0019555F" w:rsidTr="001D0FD4">
        <w:tc>
          <w:tcPr>
            <w:tcW w:w="386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7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Развитие толерантности</w:t>
            </w:r>
          </w:p>
        </w:tc>
        <w:tc>
          <w:tcPr>
            <w:tcW w:w="3997" w:type="dxa"/>
          </w:tcPr>
          <w:p w:rsidR="001D0FD4" w:rsidRPr="0019555F" w:rsidRDefault="0022433B" w:rsidP="00DC0041">
            <w:pPr>
              <w:pStyle w:val="a4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с ОВЗ. вовлечённых в мероприятия, направленные на формирование т</w:t>
            </w:r>
            <w:r w:rsidR="002511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лерантности</w:t>
            </w:r>
          </w:p>
        </w:tc>
        <w:tc>
          <w:tcPr>
            <w:tcW w:w="2642" w:type="dxa"/>
          </w:tcPr>
          <w:p w:rsidR="001D0FD4" w:rsidRPr="0019555F" w:rsidRDefault="0022433B" w:rsidP="001D0FD4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D0FD4" w:rsidRPr="0019555F" w:rsidTr="001D0FD4">
        <w:tc>
          <w:tcPr>
            <w:tcW w:w="386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7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Внеурочная занятость учащихся с ОВЗ</w:t>
            </w:r>
          </w:p>
        </w:tc>
        <w:tc>
          <w:tcPr>
            <w:tcW w:w="3997" w:type="dxa"/>
          </w:tcPr>
          <w:p w:rsidR="002511B5" w:rsidRDefault="001D0FD4" w:rsidP="002511B5">
            <w:pPr>
              <w:pStyle w:val="a4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анятость учащихся с ОВЗ во внеурочное время.</w:t>
            </w:r>
          </w:p>
          <w:p w:rsidR="001D0FD4" w:rsidRPr="002511B5" w:rsidRDefault="002511B5" w:rsidP="002511B5">
            <w:pPr>
              <w:pStyle w:val="a4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карты занятости обучающихся во внеурочное время</w:t>
            </w:r>
            <w:r w:rsidR="001D0FD4" w:rsidRPr="002511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2" w:type="dxa"/>
          </w:tcPr>
          <w:p w:rsidR="001D0FD4" w:rsidRDefault="001D0FD4" w:rsidP="001D0FD4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2511B5" w:rsidRDefault="002511B5" w:rsidP="001D0FD4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1B5" w:rsidRPr="0019555F" w:rsidRDefault="002511B5" w:rsidP="001D0FD4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D0FD4" w:rsidRPr="0019555F" w:rsidTr="001D0FD4">
        <w:tc>
          <w:tcPr>
            <w:tcW w:w="386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7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Информирование общественности о реализации инклюзивного образования</w:t>
            </w:r>
          </w:p>
        </w:tc>
        <w:tc>
          <w:tcPr>
            <w:tcW w:w="3997" w:type="dxa"/>
          </w:tcPr>
          <w:p w:rsidR="001D0FD4" w:rsidRPr="001D0FD4" w:rsidRDefault="001D0FD4" w:rsidP="00DC0041">
            <w:pPr>
              <w:pStyle w:val="a4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FD4">
              <w:rPr>
                <w:rFonts w:ascii="Times New Roman" w:hAnsi="Times New Roman" w:cs="Times New Roman"/>
                <w:sz w:val="24"/>
                <w:szCs w:val="24"/>
              </w:rPr>
              <w:t>Выпуск брошюр, буклетов.</w:t>
            </w:r>
          </w:p>
          <w:p w:rsidR="001D0FD4" w:rsidRPr="001D0FD4" w:rsidRDefault="001D0FD4" w:rsidP="00DC0041">
            <w:pPr>
              <w:pStyle w:val="a4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FD4">
              <w:rPr>
                <w:rFonts w:ascii="Times New Roman" w:hAnsi="Times New Roman" w:cs="Times New Roman"/>
                <w:sz w:val="24"/>
                <w:szCs w:val="24"/>
              </w:rPr>
              <w:t>Функционирование рубрики «Инклюзивное образование» на официальном сайте Лицея.</w:t>
            </w:r>
          </w:p>
          <w:p w:rsidR="001D0FD4" w:rsidRPr="0019555F" w:rsidRDefault="001D0FD4" w:rsidP="00DC0041">
            <w:pPr>
              <w:pStyle w:val="a4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Ежегодный публичный доклад Лицея.</w:t>
            </w:r>
          </w:p>
          <w:p w:rsidR="001D0FD4" w:rsidRPr="0019555F" w:rsidRDefault="001D0FD4" w:rsidP="00DC0041">
            <w:pPr>
              <w:pStyle w:val="a4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газеты.</w:t>
            </w:r>
          </w:p>
        </w:tc>
        <w:tc>
          <w:tcPr>
            <w:tcW w:w="2642" w:type="dxa"/>
          </w:tcPr>
          <w:p w:rsidR="001D0FD4" w:rsidRPr="0019555F" w:rsidRDefault="001D0FD4" w:rsidP="001D0FD4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FD4" w:rsidRPr="0019555F" w:rsidTr="001D0FD4">
        <w:tc>
          <w:tcPr>
            <w:tcW w:w="386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7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 Лицея</w:t>
            </w:r>
          </w:p>
        </w:tc>
        <w:tc>
          <w:tcPr>
            <w:tcW w:w="3997" w:type="dxa"/>
          </w:tcPr>
          <w:p w:rsidR="001D0FD4" w:rsidRPr="00F7017B" w:rsidRDefault="001D0FD4" w:rsidP="00DC0041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17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педагогических работников, прошедших курсы </w:t>
            </w:r>
            <w:r w:rsidRPr="00F70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повышения квалификации.</w:t>
            </w:r>
          </w:p>
        </w:tc>
        <w:tc>
          <w:tcPr>
            <w:tcW w:w="2642" w:type="dxa"/>
          </w:tcPr>
          <w:p w:rsidR="001D0FD4" w:rsidRPr="00F7017B" w:rsidRDefault="001D0FD4" w:rsidP="001D0FD4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</w:tr>
      <w:tr w:rsidR="001D0FD4" w:rsidRPr="0019555F" w:rsidTr="001D0FD4">
        <w:tc>
          <w:tcPr>
            <w:tcW w:w="386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47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Снижение уровня тревожности, агрессии; создание психологической комфортности</w:t>
            </w:r>
          </w:p>
        </w:tc>
        <w:tc>
          <w:tcPr>
            <w:tcW w:w="3997" w:type="dxa"/>
          </w:tcPr>
          <w:p w:rsidR="001D0FD4" w:rsidRPr="0019555F" w:rsidRDefault="00062382" w:rsidP="00DC0041">
            <w:pPr>
              <w:pStyle w:val="a4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учащихся с отсутствием тревожности</w:t>
            </w:r>
          </w:p>
        </w:tc>
        <w:tc>
          <w:tcPr>
            <w:tcW w:w="2642" w:type="dxa"/>
          </w:tcPr>
          <w:p w:rsidR="001D0FD4" w:rsidRPr="0019555F" w:rsidRDefault="001D0FD4" w:rsidP="00062382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1D0FD4" w:rsidRPr="0019555F" w:rsidTr="001D0FD4">
        <w:tc>
          <w:tcPr>
            <w:tcW w:w="386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7" w:type="dxa"/>
          </w:tcPr>
          <w:p w:rsidR="001D0FD4" w:rsidRPr="0019555F" w:rsidRDefault="001D0FD4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Востребованность родителями психолого - педагогических мероприятий</w:t>
            </w:r>
          </w:p>
        </w:tc>
        <w:tc>
          <w:tcPr>
            <w:tcW w:w="3997" w:type="dxa"/>
          </w:tcPr>
          <w:p w:rsidR="001D0FD4" w:rsidRPr="00F7017B" w:rsidRDefault="00062382" w:rsidP="00DC0041">
            <w:pPr>
              <w:pStyle w:val="a4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родителей, удовлетворённых реализацией инклюзивного образования</w:t>
            </w:r>
          </w:p>
        </w:tc>
        <w:tc>
          <w:tcPr>
            <w:tcW w:w="2642" w:type="dxa"/>
          </w:tcPr>
          <w:p w:rsidR="001D0FD4" w:rsidRPr="00F7017B" w:rsidRDefault="00062382" w:rsidP="001D0FD4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A0580B" w:rsidRPr="0019555F" w:rsidTr="001D0FD4">
        <w:tc>
          <w:tcPr>
            <w:tcW w:w="386" w:type="dxa"/>
          </w:tcPr>
          <w:p w:rsidR="00A0580B" w:rsidRPr="0019555F" w:rsidRDefault="00A0580B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A0580B" w:rsidRPr="0019555F" w:rsidRDefault="00A0580B" w:rsidP="0019555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Успешная адаптация и социализация учащихся</w:t>
            </w:r>
          </w:p>
        </w:tc>
        <w:tc>
          <w:tcPr>
            <w:tcW w:w="3997" w:type="dxa"/>
          </w:tcPr>
          <w:p w:rsidR="00A0580B" w:rsidRPr="00A0580B" w:rsidRDefault="00A0580B" w:rsidP="00A0580B">
            <w:pPr>
              <w:pStyle w:val="a4"/>
              <w:numPr>
                <w:ilvl w:val="0"/>
                <w:numId w:val="19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учащихся с успешной успеваемостью</w:t>
            </w:r>
          </w:p>
        </w:tc>
        <w:tc>
          <w:tcPr>
            <w:tcW w:w="2642" w:type="dxa"/>
          </w:tcPr>
          <w:p w:rsidR="00A0580B" w:rsidRPr="00F7017B" w:rsidRDefault="00A0580B" w:rsidP="001D0FD4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062382" w:rsidRPr="0019555F" w:rsidTr="001D0FD4">
        <w:tc>
          <w:tcPr>
            <w:tcW w:w="386" w:type="dxa"/>
          </w:tcPr>
          <w:p w:rsidR="00062382" w:rsidRPr="0019555F" w:rsidRDefault="00062382" w:rsidP="0019555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062382" w:rsidRDefault="00062382" w:rsidP="0019555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Социальная успешность в Лицее и после окончания Лицея</w:t>
            </w:r>
          </w:p>
        </w:tc>
        <w:tc>
          <w:tcPr>
            <w:tcW w:w="3997" w:type="dxa"/>
          </w:tcPr>
          <w:p w:rsidR="00062382" w:rsidRDefault="00062382" w:rsidP="00062382">
            <w:pPr>
              <w:pStyle w:val="a4"/>
              <w:numPr>
                <w:ilvl w:val="0"/>
                <w:numId w:val="20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выпускников, поступивших</w:t>
            </w:r>
            <w:r w:rsidR="00317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ВУЗы, СУЗы</w:t>
            </w:r>
          </w:p>
          <w:p w:rsidR="00317EDC" w:rsidRPr="00317EDC" w:rsidRDefault="00317EDC" w:rsidP="00317EDC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2" w:type="dxa"/>
          </w:tcPr>
          <w:p w:rsidR="00062382" w:rsidRDefault="00317EDC" w:rsidP="001D0FD4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</w:tc>
      </w:tr>
    </w:tbl>
    <w:p w:rsidR="00AA004B" w:rsidRPr="0019555F" w:rsidRDefault="00AA004B" w:rsidP="001955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843" w:rsidRDefault="00110843" w:rsidP="0019555F">
      <w:pPr>
        <w:spacing w:before="84" w:after="192" w:line="36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6523" w:rsidRPr="00F7017B" w:rsidRDefault="00655A50" w:rsidP="0019555F">
      <w:pPr>
        <w:spacing w:before="84" w:after="192"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E04B77" w:rsidRPr="001955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646523" w:rsidRPr="00F7017B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Используемые диагностические методы и методики, позволяющие оценить эффективность проекта</w:t>
      </w:r>
    </w:p>
    <w:p w:rsidR="000664BC" w:rsidRPr="0019555F" w:rsidRDefault="00ED306E" w:rsidP="0019555F">
      <w:pPr>
        <w:shd w:val="clear" w:color="auto" w:fill="FFFFFF"/>
        <w:spacing w:before="30" w:after="3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80769B"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664BC"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просы, анкетирование всех участников образовательного процесса (аналитические материалы).</w:t>
      </w:r>
    </w:p>
    <w:p w:rsidR="000664BC" w:rsidRPr="0019555F" w:rsidRDefault="00ED306E" w:rsidP="0019555F">
      <w:pPr>
        <w:shd w:val="clear" w:color="auto" w:fill="FFFFFF"/>
        <w:spacing w:before="30" w:after="3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80769B"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0664BC"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иагностика:</w:t>
      </w:r>
    </w:p>
    <w:p w:rsidR="000664BC" w:rsidRPr="0019555F" w:rsidRDefault="0080769B" w:rsidP="0019555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- </w:t>
      </w:r>
      <w:r w:rsidR="000664BC"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личностного развития детей (диаграммы, графики, сводные </w:t>
      </w:r>
      <w:r w:rsidR="000664BC"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таблицы, результаты продуктивной деятельности)</w:t>
      </w:r>
    </w:p>
    <w:p w:rsidR="000664BC" w:rsidRPr="0019555F" w:rsidRDefault="0080769B" w:rsidP="0019555F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0664BC"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- уровня детско-родительских отношений.</w:t>
      </w:r>
    </w:p>
    <w:p w:rsidR="000664BC" w:rsidRPr="0019555F" w:rsidRDefault="0080769B" w:rsidP="0019555F">
      <w:pPr>
        <w:shd w:val="clear" w:color="auto" w:fill="FFFFFF"/>
        <w:spacing w:before="30" w:after="3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- у</w:t>
      </w:r>
      <w:r w:rsidR="000664BC"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чет посещения родителями общешкольных и классных мероприятий (журнал учета).</w:t>
      </w:r>
    </w:p>
    <w:p w:rsidR="00F7017B" w:rsidRPr="00110843" w:rsidRDefault="000664BC" w:rsidP="00110843">
      <w:pPr>
        <w:shd w:val="clear" w:color="auto" w:fill="FFFFFF"/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Все результаты, достигнутые в процессе реализации данного проекта, предполагается сохранить и обобщить с целью использования их в дальнейшей работе с детьми с ограни</w:t>
      </w:r>
      <w:r w:rsidR="00AA7990" w:rsidRPr="0019555F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ченными возможностями здоровья.</w:t>
      </w:r>
    </w:p>
    <w:p w:rsidR="00646523" w:rsidRPr="00F7017B" w:rsidRDefault="001D0FD4" w:rsidP="00DC0041">
      <w:pPr>
        <w:pStyle w:val="a4"/>
        <w:numPr>
          <w:ilvl w:val="0"/>
          <w:numId w:val="13"/>
        </w:numPr>
        <w:spacing w:before="84" w:after="192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46523" w:rsidRPr="00F7017B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646523" w:rsidRPr="0019555F" w:rsidRDefault="007C1608" w:rsidP="00DC0041">
      <w:pPr>
        <w:widowControl w:val="0"/>
        <w:numPr>
          <w:ilvl w:val="0"/>
          <w:numId w:val="2"/>
        </w:numPr>
        <w:spacing w:after="0" w:line="360" w:lineRule="auto"/>
        <w:ind w:left="1080" w:hanging="540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Создание </w:t>
      </w:r>
      <w:r w:rsidR="00646523" w:rsidRPr="0019555F">
        <w:rPr>
          <w:rFonts w:ascii="Times New Roman" w:eastAsia="Times New Roman" w:hAnsi="Times New Roman" w:cs="Times New Roman"/>
          <w:kern w:val="28"/>
          <w:sz w:val="24"/>
          <w:szCs w:val="24"/>
        </w:rPr>
        <w:t>модели инклюзивного образования, которая позволит успешно обучаться детям с ограниченными возможност</w:t>
      </w:r>
      <w:r w:rsidR="001D0FD4">
        <w:rPr>
          <w:rFonts w:ascii="Times New Roman" w:eastAsia="Times New Roman" w:hAnsi="Times New Roman" w:cs="Times New Roman"/>
          <w:kern w:val="28"/>
          <w:sz w:val="24"/>
          <w:szCs w:val="24"/>
        </w:rPr>
        <w:t>ями здоровья  и детям-инвалидам.</w:t>
      </w:r>
    </w:p>
    <w:p w:rsidR="00646523" w:rsidRPr="0019555F" w:rsidRDefault="00646523" w:rsidP="00DC0041">
      <w:pPr>
        <w:widowControl w:val="0"/>
        <w:numPr>
          <w:ilvl w:val="0"/>
          <w:numId w:val="2"/>
        </w:numPr>
        <w:spacing w:after="0" w:line="360" w:lineRule="auto"/>
        <w:ind w:left="1080" w:hanging="540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kern w:val="28"/>
          <w:sz w:val="24"/>
          <w:szCs w:val="24"/>
        </w:rPr>
        <w:t>Дети с ограниченными возможностями здоровья и инвалидностью получат адекватные их потребностям образовательные услуги и пси</w:t>
      </w:r>
      <w:r w:rsidR="001D0FD4">
        <w:rPr>
          <w:rFonts w:ascii="Times New Roman" w:eastAsia="Times New Roman" w:hAnsi="Times New Roman" w:cs="Times New Roman"/>
          <w:kern w:val="28"/>
          <w:sz w:val="24"/>
          <w:szCs w:val="24"/>
        </w:rPr>
        <w:t>холого-</w:t>
      </w:r>
      <w:r w:rsidR="001D0FD4">
        <w:rPr>
          <w:rFonts w:ascii="Times New Roman" w:eastAsia="Times New Roman" w:hAnsi="Times New Roman" w:cs="Times New Roman"/>
          <w:kern w:val="28"/>
          <w:sz w:val="24"/>
          <w:szCs w:val="24"/>
        </w:rPr>
        <w:lastRenderedPageBreak/>
        <w:t>педагогическую поддержку.</w:t>
      </w:r>
    </w:p>
    <w:p w:rsidR="00646523" w:rsidRPr="00F7017B" w:rsidRDefault="00646523" w:rsidP="00DC0041">
      <w:pPr>
        <w:widowControl w:val="0"/>
        <w:numPr>
          <w:ilvl w:val="0"/>
          <w:numId w:val="2"/>
        </w:numPr>
        <w:spacing w:after="0" w:line="360" w:lineRule="auto"/>
        <w:ind w:left="1080" w:hanging="540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kern w:val="28"/>
          <w:sz w:val="24"/>
          <w:szCs w:val="24"/>
        </w:rPr>
        <w:t>Методические рекомендации для педагогических работников (учитель, учитель-логопед, педагог-психолог), сопровождающего по организации эффективн</w:t>
      </w:r>
      <w:r w:rsidR="001D0FD4">
        <w:rPr>
          <w:rFonts w:ascii="Times New Roman" w:eastAsia="Times New Roman" w:hAnsi="Times New Roman" w:cs="Times New Roman"/>
          <w:kern w:val="28"/>
          <w:sz w:val="24"/>
          <w:szCs w:val="24"/>
        </w:rPr>
        <w:t>ой работы в классах, в которых обучаются дети с ОВЗ.</w:t>
      </w:r>
    </w:p>
    <w:p w:rsidR="00646523" w:rsidRPr="00981029" w:rsidRDefault="00981029" w:rsidP="00981029">
      <w:pPr>
        <w:pStyle w:val="a4"/>
        <w:widowControl w:val="0"/>
        <w:numPr>
          <w:ilvl w:val="0"/>
          <w:numId w:val="2"/>
        </w:numPr>
        <w:tabs>
          <w:tab w:val="num" w:pos="1080"/>
        </w:tabs>
        <w:spacing w:after="0" w:line="360" w:lineRule="auto"/>
        <w:ind w:hanging="153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646523" w:rsidRPr="00981029">
        <w:rPr>
          <w:rFonts w:ascii="Times New Roman" w:eastAsia="Times New Roman" w:hAnsi="Times New Roman" w:cs="Times New Roman"/>
          <w:kern w:val="28"/>
          <w:sz w:val="24"/>
          <w:szCs w:val="24"/>
        </w:rPr>
        <w:t>Создание условий для успешно</w:t>
      </w:r>
      <w:r w:rsidR="001D0FD4" w:rsidRPr="00981029">
        <w:rPr>
          <w:rFonts w:ascii="Times New Roman" w:eastAsia="Times New Roman" w:hAnsi="Times New Roman" w:cs="Times New Roman"/>
          <w:kern w:val="28"/>
          <w:sz w:val="24"/>
          <w:szCs w:val="24"/>
        </w:rPr>
        <w:t>й социализации личности.</w:t>
      </w:r>
    </w:p>
    <w:p w:rsidR="00646523" w:rsidRDefault="00646523" w:rsidP="00981029">
      <w:pPr>
        <w:widowControl w:val="0"/>
        <w:numPr>
          <w:ilvl w:val="0"/>
          <w:numId w:val="2"/>
        </w:numPr>
        <w:tabs>
          <w:tab w:val="num" w:pos="1080"/>
        </w:tabs>
        <w:spacing w:after="0" w:line="360" w:lineRule="auto"/>
        <w:ind w:left="1080" w:hanging="540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kern w:val="28"/>
          <w:sz w:val="24"/>
          <w:szCs w:val="24"/>
        </w:rPr>
        <w:t>Создание воспитывающей среды, основанной на толерантности, сотрудничестве и других м</w:t>
      </w:r>
      <w:r w:rsidR="001D0FD4">
        <w:rPr>
          <w:rFonts w:ascii="Times New Roman" w:eastAsia="Times New Roman" w:hAnsi="Times New Roman" w:cs="Times New Roman"/>
          <w:kern w:val="28"/>
          <w:sz w:val="24"/>
          <w:szCs w:val="24"/>
        </w:rPr>
        <w:t>орально-нравственных  качествах.</w:t>
      </w:r>
    </w:p>
    <w:p w:rsidR="0029650C" w:rsidRPr="00F7017B" w:rsidRDefault="0029650C" w:rsidP="0029650C">
      <w:pPr>
        <w:widowControl w:val="0"/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E91CE6" w:rsidRPr="00F7017B" w:rsidRDefault="000664BC" w:rsidP="00DC0041">
      <w:pPr>
        <w:pStyle w:val="a4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017B">
        <w:rPr>
          <w:rFonts w:ascii="Times New Roman" w:eastAsia="Times New Roman" w:hAnsi="Times New Roman" w:cs="Times New Roman"/>
          <w:b/>
          <w:bCs/>
          <w:sz w:val="28"/>
          <w:szCs w:val="28"/>
        </w:rPr>
        <w:t>Перспектива</w:t>
      </w:r>
      <w:r w:rsidR="00646523" w:rsidRPr="00F701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развития инновации (проекта)</w:t>
      </w:r>
      <w:r w:rsidRPr="00655A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55A50">
        <w:rPr>
          <w:rFonts w:ascii="Times New Roman" w:eastAsia="Times New Roman" w:hAnsi="Times New Roman" w:cs="Times New Roman"/>
          <w:bCs/>
          <w:sz w:val="24"/>
          <w:szCs w:val="24"/>
        </w:rPr>
        <w:t>заключается в эффективной реализации модели  сопровождения детей с ОВЗ в образовательном пространстве.</w:t>
      </w:r>
      <w:r w:rsidR="0080769B" w:rsidRPr="00655A50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Причём данная модель будет отличаться от</w:t>
      </w:r>
      <w:r w:rsidR="00E04B77" w:rsidRPr="00655A50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прежней  типологией</w:t>
      </w:r>
      <w:r w:rsidR="00883A22" w:rsidRPr="00655A50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заболевания</w:t>
      </w:r>
      <w:r w:rsidR="0080769B" w:rsidRPr="00655A50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детей.</w:t>
      </w:r>
    </w:p>
    <w:p w:rsidR="00E91CE6" w:rsidRPr="00F7017B" w:rsidRDefault="00646523" w:rsidP="00DC0041">
      <w:pPr>
        <w:pStyle w:val="a4"/>
        <w:numPr>
          <w:ilvl w:val="0"/>
          <w:numId w:val="13"/>
        </w:numPr>
        <w:spacing w:before="120"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7017B">
        <w:rPr>
          <w:rFonts w:ascii="Times New Roman" w:eastAsia="Times New Roman" w:hAnsi="Times New Roman" w:cs="Times New Roman"/>
          <w:b/>
          <w:bCs/>
          <w:sz w:val="28"/>
          <w:szCs w:val="28"/>
        </w:rPr>
        <w:t>Новизна проекта</w:t>
      </w:r>
      <w:r w:rsidR="000664BC" w:rsidRPr="001955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664BC" w:rsidRPr="0019555F">
        <w:rPr>
          <w:rFonts w:ascii="Times New Roman" w:eastAsia="Times New Roman" w:hAnsi="Times New Roman" w:cs="Times New Roman"/>
          <w:bCs/>
          <w:sz w:val="24"/>
          <w:szCs w:val="24"/>
        </w:rPr>
        <w:t>заключается в разработке  модели  сопровождения детей с ОВЗ  в образовательном пространстве</w:t>
      </w:r>
      <w:r w:rsidR="00E04B77" w:rsidRPr="0019555F">
        <w:rPr>
          <w:rFonts w:ascii="Times New Roman" w:eastAsia="Times New Roman" w:hAnsi="Times New Roman" w:cs="Times New Roman"/>
          <w:bCs/>
          <w:sz w:val="24"/>
          <w:szCs w:val="24"/>
        </w:rPr>
        <w:t xml:space="preserve"> Лицея</w:t>
      </w:r>
      <w:r w:rsidR="000664BC" w:rsidRPr="0019555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0769B" w:rsidRPr="0019555F">
        <w:rPr>
          <w:rFonts w:ascii="Times New Roman" w:eastAsia="Times New Roman" w:hAnsi="Times New Roman" w:cs="Times New Roman"/>
          <w:bCs/>
          <w:sz w:val="24"/>
          <w:szCs w:val="24"/>
        </w:rPr>
        <w:t xml:space="preserve"> Мы не только «включили» в образовательное пространство Лицея детей с ОВЗ, но и предусмотрели индивидуальный подход к каждому из них.</w:t>
      </w:r>
    </w:p>
    <w:p w:rsidR="00E91CE6" w:rsidRPr="00F7017B" w:rsidRDefault="00646523" w:rsidP="00DC0041">
      <w:pPr>
        <w:pStyle w:val="a4"/>
        <w:numPr>
          <w:ilvl w:val="0"/>
          <w:numId w:val="13"/>
        </w:numPr>
        <w:spacing w:before="84" w:after="192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017B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Практическая значимость проекта</w:t>
      </w:r>
      <w:r w:rsidR="000664BC" w:rsidRPr="001955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664BC" w:rsidRPr="0019555F">
        <w:rPr>
          <w:rFonts w:ascii="Times New Roman" w:eastAsia="Times New Roman" w:hAnsi="Times New Roman" w:cs="Times New Roman"/>
          <w:bCs/>
          <w:sz w:val="24"/>
          <w:szCs w:val="24"/>
        </w:rPr>
        <w:t>заключается в его успешной апробации  в образовательном пространст</w:t>
      </w:r>
      <w:r w:rsidR="0080769B" w:rsidRPr="0019555F">
        <w:rPr>
          <w:rFonts w:ascii="Times New Roman" w:eastAsia="Times New Roman" w:hAnsi="Times New Roman" w:cs="Times New Roman"/>
          <w:bCs/>
          <w:sz w:val="24"/>
          <w:szCs w:val="24"/>
        </w:rPr>
        <w:t>ве Лицея</w:t>
      </w:r>
      <w:r w:rsidR="00E04B77" w:rsidRPr="0019555F">
        <w:rPr>
          <w:rFonts w:ascii="Times New Roman" w:eastAsia="Times New Roman" w:hAnsi="Times New Roman" w:cs="Times New Roman"/>
          <w:bCs/>
          <w:sz w:val="24"/>
          <w:szCs w:val="24"/>
        </w:rPr>
        <w:t>, а также в создании методических рекомендаций по реализации инклюзивного образования в образовательном пространстве общеобразовательной организации.</w:t>
      </w:r>
    </w:p>
    <w:p w:rsidR="00646523" w:rsidRPr="00F7017B" w:rsidRDefault="00646523" w:rsidP="00DC0041">
      <w:pPr>
        <w:pStyle w:val="a4"/>
        <w:numPr>
          <w:ilvl w:val="0"/>
          <w:numId w:val="13"/>
        </w:numPr>
        <w:spacing w:before="84" w:after="192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017B">
        <w:rPr>
          <w:rFonts w:ascii="Times New Roman" w:eastAsia="Times New Roman" w:hAnsi="Times New Roman" w:cs="Times New Roman"/>
          <w:b/>
          <w:bCs/>
          <w:sz w:val="28"/>
          <w:szCs w:val="28"/>
        </w:rPr>
        <w:t>Вероятные риски</w:t>
      </w:r>
    </w:p>
    <w:p w:rsidR="00E91CE6" w:rsidRPr="0019555F" w:rsidRDefault="00646523" w:rsidP="0019555F">
      <w:pPr>
        <w:spacing w:before="84" w:after="192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  Поскольку инклюзивное образование направлено на обеспечение равных прав детей с ОВЗ, детей-инвалидов и нормативно развивающихся сверстников, то реализация его на практике предполагает учёт интересов всех участни</w:t>
      </w:r>
      <w:r w:rsidR="00F7017B">
        <w:rPr>
          <w:rFonts w:ascii="Times New Roman" w:eastAsia="Times New Roman" w:hAnsi="Times New Roman" w:cs="Times New Roman"/>
          <w:sz w:val="24"/>
          <w:szCs w:val="24"/>
        </w:rPr>
        <w:t xml:space="preserve">ков образовательного процесса.    </w:t>
      </w:r>
    </w:p>
    <w:p w:rsidR="00E91CE6" w:rsidRPr="0019555F" w:rsidRDefault="00F7017B" w:rsidP="0019555F">
      <w:pPr>
        <w:spacing w:before="84" w:after="192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46523" w:rsidRPr="0019555F">
        <w:rPr>
          <w:rFonts w:ascii="Times New Roman" w:eastAsia="Times New Roman" w:hAnsi="Times New Roman" w:cs="Times New Roman"/>
          <w:sz w:val="24"/>
          <w:szCs w:val="24"/>
        </w:rPr>
        <w:t xml:space="preserve">В связи с этим, в Лицее могут возникнуть определённые риски, которые мы </w:t>
      </w:r>
      <w:r w:rsidR="00110843">
        <w:rPr>
          <w:rFonts w:ascii="Times New Roman" w:eastAsia="Times New Roman" w:hAnsi="Times New Roman" w:cs="Times New Roman"/>
          <w:sz w:val="24"/>
          <w:szCs w:val="24"/>
        </w:rPr>
        <w:t>выделяем как наиболее значимые:</w:t>
      </w:r>
    </w:p>
    <w:p w:rsidR="00646523" w:rsidRPr="0019555F" w:rsidRDefault="00646523" w:rsidP="0019555F">
      <w:pPr>
        <w:spacing w:before="84" w:after="192" w:line="36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sz w:val="24"/>
          <w:szCs w:val="24"/>
        </w:rPr>
        <w:t>Во-первых: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многие педагоги могут испытывать чувство тревоги, т.к. боятся не справиться с возросшей ответственностью. Не все учителя понимают суть и готовы к новым профессиональным ролям, которые появляются в связи с введением инклюзивного образования.</w:t>
      </w:r>
    </w:p>
    <w:p w:rsidR="00646523" w:rsidRPr="0019555F" w:rsidRDefault="00646523" w:rsidP="0019555F">
      <w:pPr>
        <w:spacing w:before="84" w:after="192" w:line="36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sz w:val="24"/>
          <w:szCs w:val="24"/>
        </w:rPr>
        <w:t>Во–вторых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: семьи нормативно развивающихся детей могут испытывать сомнения и возражать против того, что в классе присутствуют «особые» учащиеся. Они опасаются, что это может привести к тому, что всё внимание учителя будет направлено на детей с ОВЗ.</w:t>
      </w:r>
    </w:p>
    <w:p w:rsidR="00646523" w:rsidRPr="0019555F" w:rsidRDefault="00646523" w:rsidP="0019555F">
      <w:pPr>
        <w:spacing w:before="84" w:after="192" w:line="36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В–третьих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: не все родители детей с ОВЗ готовы отдать своего ребёнка в обычный класс, т.к. боятся, что его обидят или ему будет тяжело справляться с учёбой наравне со сверстниками.</w:t>
      </w:r>
    </w:p>
    <w:p w:rsidR="00646523" w:rsidRPr="0019555F" w:rsidRDefault="00646523" w:rsidP="0019555F">
      <w:pPr>
        <w:spacing w:before="84" w:after="192" w:line="36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sz w:val="24"/>
          <w:szCs w:val="24"/>
        </w:rPr>
        <w:t>В–четвёртых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: материально-техническая база может частично не соответствовать успешной реализации инклюзивного образования.</w:t>
      </w:r>
    </w:p>
    <w:p w:rsidR="00646523" w:rsidRPr="0019555F" w:rsidRDefault="00646523" w:rsidP="0019555F">
      <w:pPr>
        <w:spacing w:before="84" w:after="192" w:line="36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b/>
          <w:sz w:val="24"/>
          <w:szCs w:val="24"/>
        </w:rPr>
        <w:t>В–пятых</w:t>
      </w:r>
      <w:r w:rsidRPr="0019555F">
        <w:rPr>
          <w:rFonts w:ascii="Times New Roman" w:eastAsia="Times New Roman" w:hAnsi="Times New Roman" w:cs="Times New Roman"/>
          <w:sz w:val="24"/>
          <w:szCs w:val="24"/>
        </w:rPr>
        <w:t>: не исключён риск «формальной» инклюзии, когда права детей с ОВЗ на образование будут реализовываться поверхностно без создания специальных условий и подготовки всех участников образовательного процесса.</w:t>
      </w:r>
    </w:p>
    <w:p w:rsidR="00646523" w:rsidRPr="0019555F" w:rsidRDefault="00646523" w:rsidP="0019555F">
      <w:pPr>
        <w:spacing w:before="84" w:after="192" w:line="36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 xml:space="preserve">                  В целях минимизации проявления вышеперечисленных  рисков в Лицее запланированы следующие мероприятия:</w:t>
      </w:r>
    </w:p>
    <w:p w:rsidR="00646523" w:rsidRPr="0019555F" w:rsidRDefault="00646523" w:rsidP="00DC0041">
      <w:pPr>
        <w:numPr>
          <w:ilvl w:val="0"/>
          <w:numId w:val="5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Информационно-просветительская работа (классные часы правовой и морально-нравственной тематики), психологические тренинги.</w:t>
      </w:r>
    </w:p>
    <w:p w:rsidR="00646523" w:rsidRPr="0019555F" w:rsidRDefault="00646523" w:rsidP="00DC0041">
      <w:pPr>
        <w:pStyle w:val="a4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Информирование общественности путём проведения открытых мероприятий.</w:t>
      </w:r>
    </w:p>
    <w:p w:rsidR="00646523" w:rsidRPr="0019555F" w:rsidRDefault="00646523" w:rsidP="00DC0041">
      <w:pPr>
        <w:pStyle w:val="a4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F">
        <w:rPr>
          <w:rFonts w:ascii="Times New Roman" w:eastAsia="Times New Roman" w:hAnsi="Times New Roman" w:cs="Times New Roman"/>
          <w:sz w:val="24"/>
          <w:szCs w:val="24"/>
        </w:rPr>
        <w:t>Организация тьюторского сопровождения.</w:t>
      </w:r>
    </w:p>
    <w:p w:rsidR="00646523" w:rsidRPr="0019555F" w:rsidRDefault="00646523" w:rsidP="0019555F">
      <w:pPr>
        <w:spacing w:before="84" w:after="192" w:line="36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6523" w:rsidRDefault="00646523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29650C" w:rsidRPr="0019555F" w:rsidRDefault="0029650C" w:rsidP="00F02A14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646523" w:rsidRDefault="00996DF7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center"/>
        <w:textAlignment w:val="baseline"/>
        <w:rPr>
          <w:b/>
          <w:color w:val="000000"/>
          <w:sz w:val="28"/>
          <w:szCs w:val="28"/>
        </w:rPr>
      </w:pPr>
      <w:r w:rsidRPr="00F02A14">
        <w:rPr>
          <w:b/>
          <w:color w:val="000000"/>
          <w:sz w:val="28"/>
          <w:szCs w:val="28"/>
        </w:rPr>
        <w:lastRenderedPageBreak/>
        <w:t>Глоссарий</w:t>
      </w:r>
    </w:p>
    <w:p w:rsidR="00F02A14" w:rsidRPr="00F02A14" w:rsidRDefault="00F02A14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center"/>
        <w:textAlignment w:val="baseline"/>
        <w:rPr>
          <w:b/>
          <w:color w:val="000000"/>
          <w:sz w:val="28"/>
          <w:szCs w:val="28"/>
        </w:rPr>
      </w:pPr>
    </w:p>
    <w:p w:rsidR="00996DF7" w:rsidRPr="00F02A14" w:rsidRDefault="00996DF7" w:rsidP="0029650C">
      <w:pPr>
        <w:pStyle w:val="a4"/>
        <w:spacing w:after="0" w:line="360" w:lineRule="auto"/>
        <w:ind w:left="284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2A1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Инклюзивное образование</w:t>
      </w:r>
      <w:r w:rsidRPr="00F02A1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процесс развития общего образования, который      подразумевает доступность образования для всех, в плане приспособления к различным нуждам всех детей, что обеспечивает доступ к образованию для детей с особыми потребностями.</w:t>
      </w:r>
    </w:p>
    <w:p w:rsidR="00110843" w:rsidRPr="00110843" w:rsidRDefault="00F02A14" w:rsidP="0029650C">
      <w:pPr>
        <w:pStyle w:val="a4"/>
        <w:spacing w:after="0" w:line="360" w:lineRule="auto"/>
        <w:ind w:left="284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2A1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Преодоление образовательных барьеров</w:t>
      </w:r>
      <w:r w:rsidR="0011084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Лицее - </w:t>
      </w:r>
      <w:r w:rsidR="00110843" w:rsidRPr="0011084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это комплекс мероприятий по совершенствованию материально-технической базы, учебно-методического оборудования, совершенствование педагогического штата </w:t>
      </w:r>
      <w:r w:rsidR="005654BB">
        <w:rPr>
          <w:rFonts w:ascii="Times New Roman" w:eastAsiaTheme="minorHAnsi" w:hAnsi="Times New Roman" w:cs="Times New Roman"/>
          <w:sz w:val="24"/>
          <w:szCs w:val="24"/>
          <w:lang w:eastAsia="en-US"/>
        </w:rPr>
        <w:t>Лицея с целью реализации инклюзивного образования  в Лицее.</w:t>
      </w:r>
    </w:p>
    <w:p w:rsidR="00110843" w:rsidRPr="00110843" w:rsidRDefault="00110843" w:rsidP="0029650C">
      <w:pPr>
        <w:pStyle w:val="a4"/>
        <w:spacing w:after="0" w:line="360" w:lineRule="auto"/>
        <w:ind w:left="284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10843">
        <w:rPr>
          <w:rFonts w:ascii="Times New Roman" w:hAnsi="Times New Roman" w:cs="Times New Roman"/>
          <w:b/>
          <w:sz w:val="24"/>
          <w:szCs w:val="24"/>
        </w:rPr>
        <w:t xml:space="preserve">Тьютор </w:t>
      </w:r>
      <w:r w:rsidRPr="00110843">
        <w:rPr>
          <w:rFonts w:ascii="Times New Roman" w:hAnsi="Times New Roman" w:cs="Times New Roman"/>
          <w:sz w:val="24"/>
          <w:szCs w:val="24"/>
        </w:rPr>
        <w:t xml:space="preserve">(англ. tutor – наставник, опекун; лат. tueor – наблюдаю, забочусь) - новая специальность в нашем образовании. </w:t>
      </w:r>
    </w:p>
    <w:p w:rsidR="00110843" w:rsidRPr="00110843" w:rsidRDefault="00110843" w:rsidP="0029650C">
      <w:pPr>
        <w:pStyle w:val="a4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843">
        <w:rPr>
          <w:rFonts w:ascii="Times New Roman" w:hAnsi="Times New Roman" w:cs="Times New Roman"/>
          <w:b/>
          <w:sz w:val="24"/>
          <w:szCs w:val="24"/>
        </w:rPr>
        <w:t>Тьюторство</w:t>
      </w:r>
      <w:r w:rsidRPr="00110843">
        <w:rPr>
          <w:rFonts w:ascii="Times New Roman" w:hAnsi="Times New Roman" w:cs="Times New Roman"/>
          <w:sz w:val="24"/>
          <w:szCs w:val="24"/>
        </w:rPr>
        <w:t xml:space="preserve"> – практика, ориентированная на построение и реализацию персональной образовательной стратегии, учитывающей: личный потенциал человека, образовательную и социальную инфраструктуру и задачи основной деятельности.</w:t>
      </w:r>
    </w:p>
    <w:p w:rsidR="00F02A14" w:rsidRPr="00110843" w:rsidRDefault="00F02A14" w:rsidP="00110843">
      <w:pPr>
        <w:pStyle w:val="a4"/>
        <w:spacing w:after="0" w:line="360" w:lineRule="auto"/>
        <w:ind w:left="284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96DF7" w:rsidRPr="0019555F" w:rsidRDefault="00996DF7" w:rsidP="0019555F">
      <w:pPr>
        <w:pStyle w:val="a3"/>
        <w:shd w:val="clear" w:color="auto" w:fill="FFFFFF"/>
        <w:spacing w:before="0" w:beforeAutospacing="0" w:after="178" w:afterAutospacing="0" w:line="360" w:lineRule="auto"/>
        <w:textAlignment w:val="baseline"/>
        <w:rPr>
          <w:b/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E1391B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pStyle w:val="a3"/>
        <w:shd w:val="clear" w:color="auto" w:fill="FFFFFF"/>
        <w:spacing w:before="0" w:beforeAutospacing="0" w:after="178" w:afterAutospacing="0" w:line="360" w:lineRule="auto"/>
        <w:ind w:firstLine="708"/>
        <w:jc w:val="both"/>
        <w:textAlignment w:val="baseline"/>
        <w:rPr>
          <w:color w:val="000000"/>
        </w:rPr>
      </w:pPr>
    </w:p>
    <w:p w:rsidR="00646523" w:rsidRPr="0019555F" w:rsidRDefault="00646523" w:rsidP="001955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523" w:rsidRPr="0019555F" w:rsidRDefault="00646523" w:rsidP="0019555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83A22" w:rsidRPr="0019555F" w:rsidRDefault="00883A22" w:rsidP="001955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83A22" w:rsidRPr="0019555F" w:rsidSect="00655A50">
      <w:footerReference w:type="default" r:id="rId1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604" w:rsidRDefault="00F50604" w:rsidP="005B05CB">
      <w:pPr>
        <w:spacing w:after="0" w:line="240" w:lineRule="auto"/>
      </w:pPr>
      <w:r>
        <w:separator/>
      </w:r>
    </w:p>
  </w:endnote>
  <w:endnote w:type="continuationSeparator" w:id="0">
    <w:p w:rsidR="00F50604" w:rsidRDefault="00F50604" w:rsidP="005B0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496806"/>
      <w:docPartObj>
        <w:docPartGallery w:val="Page Numbers (Bottom of Page)"/>
        <w:docPartUnique/>
      </w:docPartObj>
    </w:sdtPr>
    <w:sdtEndPr/>
    <w:sdtContent>
      <w:p w:rsidR="007C1608" w:rsidRDefault="007C160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CAA">
          <w:rPr>
            <w:noProof/>
          </w:rPr>
          <w:t>1</w:t>
        </w:r>
        <w:r>
          <w:fldChar w:fldCharType="end"/>
        </w:r>
      </w:p>
    </w:sdtContent>
  </w:sdt>
  <w:p w:rsidR="007C1608" w:rsidRDefault="007C160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604" w:rsidRDefault="00F50604" w:rsidP="005B05CB">
      <w:pPr>
        <w:spacing w:after="0" w:line="240" w:lineRule="auto"/>
      </w:pPr>
      <w:r>
        <w:separator/>
      </w:r>
    </w:p>
  </w:footnote>
  <w:footnote w:type="continuationSeparator" w:id="0">
    <w:p w:rsidR="00F50604" w:rsidRDefault="00F50604" w:rsidP="005B0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681"/>
    <w:multiLevelType w:val="hybridMultilevel"/>
    <w:tmpl w:val="5ABA1B26"/>
    <w:lvl w:ilvl="0" w:tplc="6450E9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D44437"/>
    <w:multiLevelType w:val="hybridMultilevel"/>
    <w:tmpl w:val="A03CB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739A6"/>
    <w:multiLevelType w:val="hybridMultilevel"/>
    <w:tmpl w:val="97120722"/>
    <w:lvl w:ilvl="0" w:tplc="2F903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DBE7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53669"/>
    <w:multiLevelType w:val="hybridMultilevel"/>
    <w:tmpl w:val="B93E1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B2EBA"/>
    <w:multiLevelType w:val="hybridMultilevel"/>
    <w:tmpl w:val="C526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0071E"/>
    <w:multiLevelType w:val="multilevel"/>
    <w:tmpl w:val="36189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795393C"/>
    <w:multiLevelType w:val="hybridMultilevel"/>
    <w:tmpl w:val="4A7E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D3DB6"/>
    <w:multiLevelType w:val="hybridMultilevel"/>
    <w:tmpl w:val="4F18B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575FE"/>
    <w:multiLevelType w:val="hybridMultilevel"/>
    <w:tmpl w:val="ECBC9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F3189"/>
    <w:multiLevelType w:val="hybridMultilevel"/>
    <w:tmpl w:val="663A5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B4B13"/>
    <w:multiLevelType w:val="hybridMultilevel"/>
    <w:tmpl w:val="1B946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D7F41"/>
    <w:multiLevelType w:val="hybridMultilevel"/>
    <w:tmpl w:val="19ECCF56"/>
    <w:lvl w:ilvl="0" w:tplc="2FECD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34F7F"/>
    <w:multiLevelType w:val="hybridMultilevel"/>
    <w:tmpl w:val="13E0E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20AD9"/>
    <w:multiLevelType w:val="hybridMultilevel"/>
    <w:tmpl w:val="39E6A396"/>
    <w:lvl w:ilvl="0" w:tplc="6450E9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64D82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5C65D1E"/>
    <w:multiLevelType w:val="hybridMultilevel"/>
    <w:tmpl w:val="D918E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2B039C"/>
    <w:multiLevelType w:val="hybridMultilevel"/>
    <w:tmpl w:val="1754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E2128"/>
    <w:multiLevelType w:val="hybridMultilevel"/>
    <w:tmpl w:val="688ADDCE"/>
    <w:lvl w:ilvl="0" w:tplc="A9084962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93E05"/>
    <w:multiLevelType w:val="hybridMultilevel"/>
    <w:tmpl w:val="CB109850"/>
    <w:lvl w:ilvl="0" w:tplc="CDB2CC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17DD0"/>
    <w:multiLevelType w:val="hybridMultilevel"/>
    <w:tmpl w:val="4788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3942D3"/>
    <w:multiLevelType w:val="multilevel"/>
    <w:tmpl w:val="5D0A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>
    <w:nsid w:val="7D947AC0"/>
    <w:multiLevelType w:val="hybridMultilevel"/>
    <w:tmpl w:val="60064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5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14"/>
  </w:num>
  <w:num w:numId="10">
    <w:abstractNumId w:val="10"/>
  </w:num>
  <w:num w:numId="11">
    <w:abstractNumId w:val="12"/>
  </w:num>
  <w:num w:numId="12">
    <w:abstractNumId w:val="18"/>
  </w:num>
  <w:num w:numId="13">
    <w:abstractNumId w:val="16"/>
  </w:num>
  <w:num w:numId="14">
    <w:abstractNumId w:val="17"/>
  </w:num>
  <w:num w:numId="15">
    <w:abstractNumId w:val="6"/>
  </w:num>
  <w:num w:numId="16">
    <w:abstractNumId w:val="9"/>
  </w:num>
  <w:num w:numId="17">
    <w:abstractNumId w:val="20"/>
  </w:num>
  <w:num w:numId="18">
    <w:abstractNumId w:val="11"/>
  </w:num>
  <w:num w:numId="19">
    <w:abstractNumId w:val="8"/>
  </w:num>
  <w:num w:numId="20">
    <w:abstractNumId w:val="1"/>
  </w:num>
  <w:num w:numId="21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23"/>
    <w:rsid w:val="000270F4"/>
    <w:rsid w:val="00050499"/>
    <w:rsid w:val="00062382"/>
    <w:rsid w:val="000664BC"/>
    <w:rsid w:val="000D67DA"/>
    <w:rsid w:val="00106B1F"/>
    <w:rsid w:val="00110843"/>
    <w:rsid w:val="00122B2C"/>
    <w:rsid w:val="00123AF9"/>
    <w:rsid w:val="00146BCB"/>
    <w:rsid w:val="001748E1"/>
    <w:rsid w:val="0019555F"/>
    <w:rsid w:val="001D0FD4"/>
    <w:rsid w:val="001D1F52"/>
    <w:rsid w:val="0020489F"/>
    <w:rsid w:val="00207D61"/>
    <w:rsid w:val="00223EC4"/>
    <w:rsid w:val="0022433B"/>
    <w:rsid w:val="002511B5"/>
    <w:rsid w:val="0029650C"/>
    <w:rsid w:val="00317EDC"/>
    <w:rsid w:val="00375EB0"/>
    <w:rsid w:val="003C1412"/>
    <w:rsid w:val="003D17B3"/>
    <w:rsid w:val="0042238E"/>
    <w:rsid w:val="00470EB1"/>
    <w:rsid w:val="00496430"/>
    <w:rsid w:val="004D769C"/>
    <w:rsid w:val="004F14A5"/>
    <w:rsid w:val="004F4232"/>
    <w:rsid w:val="00541CBB"/>
    <w:rsid w:val="0056311C"/>
    <w:rsid w:val="005654BB"/>
    <w:rsid w:val="005B05CB"/>
    <w:rsid w:val="00625CAA"/>
    <w:rsid w:val="00643F70"/>
    <w:rsid w:val="00644CA5"/>
    <w:rsid w:val="00646523"/>
    <w:rsid w:val="0065480A"/>
    <w:rsid w:val="00655A50"/>
    <w:rsid w:val="00693E41"/>
    <w:rsid w:val="006E15BE"/>
    <w:rsid w:val="007345C1"/>
    <w:rsid w:val="00767B85"/>
    <w:rsid w:val="00774B04"/>
    <w:rsid w:val="0077768A"/>
    <w:rsid w:val="00791AD4"/>
    <w:rsid w:val="007B56D4"/>
    <w:rsid w:val="007C1608"/>
    <w:rsid w:val="007C6A82"/>
    <w:rsid w:val="007E05E8"/>
    <w:rsid w:val="0080769B"/>
    <w:rsid w:val="00833FE7"/>
    <w:rsid w:val="00883A22"/>
    <w:rsid w:val="00951D46"/>
    <w:rsid w:val="00981029"/>
    <w:rsid w:val="00996DF7"/>
    <w:rsid w:val="009A6E08"/>
    <w:rsid w:val="00A0580B"/>
    <w:rsid w:val="00A439C9"/>
    <w:rsid w:val="00A516E3"/>
    <w:rsid w:val="00A61ECB"/>
    <w:rsid w:val="00A71983"/>
    <w:rsid w:val="00A910AF"/>
    <w:rsid w:val="00AA004B"/>
    <w:rsid w:val="00AA7990"/>
    <w:rsid w:val="00AE369A"/>
    <w:rsid w:val="00B15959"/>
    <w:rsid w:val="00B27CBF"/>
    <w:rsid w:val="00B35B46"/>
    <w:rsid w:val="00B56B95"/>
    <w:rsid w:val="00BA7D92"/>
    <w:rsid w:val="00BD7F33"/>
    <w:rsid w:val="00C36F83"/>
    <w:rsid w:val="00C60970"/>
    <w:rsid w:val="00CC0420"/>
    <w:rsid w:val="00CC5A37"/>
    <w:rsid w:val="00D253D5"/>
    <w:rsid w:val="00D4065F"/>
    <w:rsid w:val="00D75ECB"/>
    <w:rsid w:val="00D76C7F"/>
    <w:rsid w:val="00DC0041"/>
    <w:rsid w:val="00DC6B06"/>
    <w:rsid w:val="00E03995"/>
    <w:rsid w:val="00E04B77"/>
    <w:rsid w:val="00E1391B"/>
    <w:rsid w:val="00E57EA6"/>
    <w:rsid w:val="00E77B31"/>
    <w:rsid w:val="00E91CE6"/>
    <w:rsid w:val="00EB328C"/>
    <w:rsid w:val="00EB3EAA"/>
    <w:rsid w:val="00ED2E8B"/>
    <w:rsid w:val="00ED306E"/>
    <w:rsid w:val="00F02A14"/>
    <w:rsid w:val="00F40E7F"/>
    <w:rsid w:val="00F50604"/>
    <w:rsid w:val="00F7017B"/>
    <w:rsid w:val="00FC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46523"/>
    <w:pPr>
      <w:ind w:left="720"/>
      <w:contextualSpacing/>
    </w:pPr>
  </w:style>
  <w:style w:type="paragraph" w:customStyle="1" w:styleId="22">
    <w:name w:val="Основной текст 22"/>
    <w:basedOn w:val="a"/>
    <w:rsid w:val="00646523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21">
    <w:name w:val="Основной текст 21"/>
    <w:basedOn w:val="a"/>
    <w:rsid w:val="00646523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Osnova">
    <w:name w:val="Osnova"/>
    <w:basedOn w:val="a"/>
    <w:rsid w:val="0064652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Zag11">
    <w:name w:val="Zag_11"/>
    <w:rsid w:val="00646523"/>
  </w:style>
  <w:style w:type="table" w:styleId="a5">
    <w:name w:val="Table Grid"/>
    <w:basedOn w:val="a1"/>
    <w:uiPriority w:val="59"/>
    <w:rsid w:val="00646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4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523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iPriority w:val="35"/>
    <w:unhideWhenUsed/>
    <w:qFormat/>
    <w:rsid w:val="00D75EC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a0"/>
    <w:rsid w:val="00C60970"/>
  </w:style>
  <w:style w:type="paragraph" w:styleId="a9">
    <w:name w:val="header"/>
    <w:basedOn w:val="a"/>
    <w:link w:val="aa"/>
    <w:uiPriority w:val="99"/>
    <w:unhideWhenUsed/>
    <w:rsid w:val="005B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05CB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B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05C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46523"/>
    <w:pPr>
      <w:ind w:left="720"/>
      <w:contextualSpacing/>
    </w:pPr>
  </w:style>
  <w:style w:type="paragraph" w:customStyle="1" w:styleId="22">
    <w:name w:val="Основной текст 22"/>
    <w:basedOn w:val="a"/>
    <w:rsid w:val="00646523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21">
    <w:name w:val="Основной текст 21"/>
    <w:basedOn w:val="a"/>
    <w:rsid w:val="00646523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Osnova">
    <w:name w:val="Osnova"/>
    <w:basedOn w:val="a"/>
    <w:rsid w:val="0064652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Zag11">
    <w:name w:val="Zag_11"/>
    <w:rsid w:val="00646523"/>
  </w:style>
  <w:style w:type="table" w:styleId="a5">
    <w:name w:val="Table Grid"/>
    <w:basedOn w:val="a1"/>
    <w:uiPriority w:val="59"/>
    <w:rsid w:val="00646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4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523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iPriority w:val="35"/>
    <w:unhideWhenUsed/>
    <w:qFormat/>
    <w:rsid w:val="00D75EC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a0"/>
    <w:rsid w:val="00C60970"/>
  </w:style>
  <w:style w:type="paragraph" w:styleId="a9">
    <w:name w:val="header"/>
    <w:basedOn w:val="a"/>
    <w:link w:val="aa"/>
    <w:uiPriority w:val="99"/>
    <w:unhideWhenUsed/>
    <w:rsid w:val="005B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05CB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B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05C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11111111111111111111111111111111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1212121211121212121212121212121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3131311131313131313131313131311131313131313131313131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0726072607260727E-2"/>
          <c:y val="0"/>
          <c:w val="0.5584919310828721"/>
          <c:h val="0.53780852159835146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2DA2BF"/>
            </a:solidFill>
            <a:ln w="12713">
              <a:solidFill>
                <a:srgbClr val="000000"/>
              </a:solidFill>
              <a:prstDash val="solid"/>
            </a:ln>
          </c:spPr>
          <c:explosion val="15"/>
          <c:dPt>
            <c:idx val="0"/>
            <c:bubble3D val="0"/>
            <c:explosion val="0"/>
            <c:spPr>
              <a:gradFill rotWithShape="0">
                <a:gsLst>
                  <a:gs pos="0">
                    <a:srgbClr xmlns:mc="http://schemas.openxmlformats.org/markup-compatibility/2006" xmlns:a14="http://schemas.microsoft.com/office/drawing/2010/main" val="99CCFF" mc:Ignorable="a14" a14:legacySpreadsheetColorIndex="44"/>
                  </a:gs>
                  <a:gs pos="100000">
                    <a:srgbClr xmlns:mc="http://schemas.openxmlformats.org/markup-compatibility/2006" xmlns:a14="http://schemas.microsoft.com/office/drawing/2010/main" val="000000" mc:Ignorable="a14" a14:legacySpreadsheetColorIndex="44">
                      <a:gamma/>
                      <a:shade val="46275"/>
                      <a:invGamma/>
                    </a:srgbClr>
                  </a:gs>
                </a:gsLst>
                <a:lin ang="5400000" scaled="1"/>
              </a:gra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explosion val="0"/>
            <c:spPr>
              <a:gradFill rotWithShape="0">
                <a:gsLst>
                  <a:gs pos="0">
                    <a:srgbClr xmlns:mc="http://schemas.openxmlformats.org/markup-compatibility/2006" xmlns:a14="http://schemas.microsoft.com/office/drawing/2010/main" val="FF99CC" mc:Ignorable="a14" a14:legacySpreadsheetColorIndex="45"/>
                  </a:gs>
                  <a:gs pos="100000">
                    <a:srgbClr xmlns:mc="http://schemas.openxmlformats.org/markup-compatibility/2006" xmlns:a14="http://schemas.microsoft.com/office/drawing/2010/main" val="000000" mc:Ignorable="a14" a14:legacySpreadsheetColorIndex="45">
                      <a:gamma/>
                      <a:shade val="46275"/>
                      <a:invGamma/>
                    </a:srgbClr>
                  </a:gs>
                </a:gsLst>
                <a:lin ang="5400000" scaled="1"/>
              </a:gradFill>
              <a:ln w="1271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069976665300747E-2"/>
                  <c:y val="-6.176083705435064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1242433021095342E-3"/>
                  <c:y val="0.1051628937752976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6">
                <a:noFill/>
              </a:ln>
            </c:spPr>
            <c:txPr>
              <a:bodyPr/>
              <a:lstStyle/>
              <a:p>
                <a:pPr>
                  <a:defRPr sz="1101" b="1" i="0" u="none" strike="noStrike" baseline="0">
                    <a:solidFill>
                      <a:srgbClr val="000000"/>
                    </a:solidFill>
                    <a:latin typeface="Lucida Sans Unicode"/>
                    <a:ea typeface="Lucida Sans Unicode"/>
                    <a:cs typeface="Lucida Sans Unicode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Sheet1!$B$1:$C$1</c:f>
              <c:strCache>
                <c:ptCount val="2"/>
                <c:pt idx="0">
                  <c:v>дети с ОВЗ</c:v>
                </c:pt>
                <c:pt idx="1">
                  <c:v>обучающиеся</c:v>
                </c:pt>
              </c:strCache>
            </c:strRef>
          </c:cat>
          <c:val>
            <c:numRef>
              <c:f>Sheet1!$B$2:$C$2</c:f>
              <c:numCache>
                <c:formatCode>0.00%</c:formatCode>
                <c:ptCount val="2"/>
                <c:pt idx="0">
                  <c:v>0.14000000000000001</c:v>
                </c:pt>
                <c:pt idx="1">
                  <c:v>0.86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DA1F28"/>
            </a:solidFill>
            <a:ln w="12713">
              <a:solidFill>
                <a:srgbClr val="000000"/>
              </a:solidFill>
              <a:prstDash val="solid"/>
            </a:ln>
          </c:spPr>
          <c:explosion val="15"/>
          <c:dPt>
            <c:idx val="0"/>
            <c:bubble3D val="0"/>
            <c:spPr>
              <a:solidFill>
                <a:srgbClr val="2DA2B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cat>
            <c:strRef>
              <c:f>Sheet1!$B$1:$C$1</c:f>
              <c:strCache>
                <c:ptCount val="2"/>
                <c:pt idx="0">
                  <c:v>дети с ОВЗ</c:v>
                </c:pt>
                <c:pt idx="1">
                  <c:v>обучающиеся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8119"/>
            </a:solidFill>
            <a:ln w="12713">
              <a:solidFill>
                <a:srgbClr val="000000"/>
              </a:solidFill>
              <a:prstDash val="solid"/>
            </a:ln>
          </c:spPr>
          <c:explosion val="15"/>
          <c:dPt>
            <c:idx val="0"/>
            <c:bubble3D val="0"/>
            <c:spPr>
              <a:solidFill>
                <a:srgbClr val="2DA2B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DA1F28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2"/>
                <c:pt idx="0">
                  <c:v>дети с ОВЗ</c:v>
                </c:pt>
                <c:pt idx="1">
                  <c:v>обучающиеся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12713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51188482627790333"/>
          <c:y val="0.73151715848603049"/>
          <c:w val="0.3534617083755619"/>
          <c:h val="0.16879436799372041"/>
        </c:manualLayout>
      </c:layout>
      <c:overlay val="0"/>
      <c:spPr>
        <a:noFill/>
        <a:ln w="3178">
          <a:solidFill>
            <a:srgbClr val="000000"/>
          </a:solidFill>
          <a:prstDash val="solid"/>
        </a:ln>
      </c:spPr>
      <c:txPr>
        <a:bodyPr/>
        <a:lstStyle/>
        <a:p>
          <a:pPr>
            <a:defRPr sz="966" b="1" i="0" u="none" strike="noStrike" baseline="0">
              <a:solidFill>
                <a:srgbClr val="000000"/>
              </a:solidFill>
              <a:latin typeface="Lucida Sans Unicode"/>
              <a:ea typeface="Lucida Sans Unicode"/>
              <a:cs typeface="Lucida Sans Unicode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26" b="1" i="0" u="none" strike="noStrike" baseline="0">
          <a:solidFill>
            <a:srgbClr val="000000"/>
          </a:solidFill>
          <a:latin typeface="Lucida Sans Unicode"/>
          <a:ea typeface="Lucida Sans Unicode"/>
          <a:cs typeface="Lucida Sans Unicode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0582858177210599E-2"/>
          <c:y val="2.7109454422229753E-2"/>
          <c:w val="0.77374807674902701"/>
          <c:h val="0.7604708933579168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2DA2BF"/>
            </a:solidFill>
            <a:ln w="1269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gradFill rotWithShape="0">
                <a:gsLst>
                  <a:gs pos="0">
                    <a:srgbClr xmlns:mc="http://schemas.openxmlformats.org/markup-compatibility/2006" xmlns:a14="http://schemas.microsoft.com/office/drawing/2010/main" val="99CCFF" mc:Ignorable="a14" a14:legacySpreadsheetColorIndex="44"/>
                  </a:gs>
                  <a:gs pos="100000">
                    <a:srgbClr xmlns:mc="http://schemas.openxmlformats.org/markup-compatibility/2006" xmlns:a14="http://schemas.microsoft.com/office/drawing/2010/main" val="000000" mc:Ignorable="a14" a14:legacySpreadsheetColorIndex="44">
                      <a:gamma/>
                      <a:shade val="46275"/>
                      <a:invGamma/>
                    </a:srgbClr>
                  </a:gs>
                </a:gsLst>
                <a:lin ang="5400000" scaled="1"/>
              </a:gradFill>
              <a:ln w="1269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gradFill rotWithShape="0">
                <a:gsLst>
                  <a:gs pos="0">
                    <a:srgbClr xmlns:mc="http://schemas.openxmlformats.org/markup-compatibility/2006" xmlns:a14="http://schemas.microsoft.com/office/drawing/2010/main" val="CCFFCC" mc:Ignorable="a14" a14:legacySpreadsheetColorIndex="42"/>
                  </a:gs>
                  <a:gs pos="100000">
                    <a:srgbClr xmlns:mc="http://schemas.openxmlformats.org/markup-compatibility/2006" xmlns:a14="http://schemas.microsoft.com/office/drawing/2010/main" val="000000" mc:Ignorable="a14" a14:legacySpreadsheetColorIndex="42">
                      <a:gamma/>
                      <a:shade val="46275"/>
                      <a:invGamma/>
                    </a:srgbClr>
                  </a:gs>
                </a:gsLst>
                <a:lin ang="5400000" scaled="1"/>
              </a:gradFill>
              <a:ln w="1269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gradFill rotWithShape="0">
                <a:gsLst>
                  <a:gs pos="0">
                    <a:srgbClr xmlns:mc="http://schemas.openxmlformats.org/markup-compatibility/2006" xmlns:a14="http://schemas.microsoft.com/office/drawing/2010/main" val="FF99CC" mc:Ignorable="a14" a14:legacySpreadsheetColorIndex="45"/>
                  </a:gs>
                  <a:gs pos="100000">
                    <a:srgbClr xmlns:mc="http://schemas.openxmlformats.org/markup-compatibility/2006" xmlns:a14="http://schemas.microsoft.com/office/drawing/2010/main" val="000000" mc:Ignorable="a14" a14:legacySpreadsheetColorIndex="45">
                      <a:gamma/>
                      <a:shade val="46275"/>
                      <a:invGamma/>
                    </a:srgbClr>
                  </a:gs>
                </a:gsLst>
                <a:lin ang="5400000" scaled="1"/>
              </a:gradFill>
              <a:ln w="12696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0602507333173063E-2"/>
                  <c:y val="7.660939898087859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1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Lucida Sans Unicode"/>
                    <a:ea typeface="Lucida Sans Unicode"/>
                    <a:cs typeface="Lucida Sans Unicode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дети-инвалиды</c:v>
                </c:pt>
                <c:pt idx="1">
                  <c:v>слух</c:v>
                </c:pt>
                <c:pt idx="2">
                  <c:v>зрение</c:v>
                </c:pt>
              </c:strCache>
            </c:strRef>
          </c:cat>
          <c:val>
            <c:numRef>
              <c:f>Sheet1!$B$2:$D$2</c:f>
              <c:numCache>
                <c:formatCode>0.00%</c:formatCode>
                <c:ptCount val="3"/>
                <c:pt idx="0">
                  <c:v>1.2E-2</c:v>
                </c:pt>
                <c:pt idx="1">
                  <c:v>4.0000000000000001E-3</c:v>
                </c:pt>
                <c:pt idx="2">
                  <c:v>0.08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DA1F28"/>
            </a:solidFill>
            <a:ln w="1269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2DA2BF"/>
              </a:solidFill>
              <a:ln w="1269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8119"/>
              </a:solidFill>
              <a:ln w="12696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Sheet1!$B$1:$D$1</c:f>
              <c:strCache>
                <c:ptCount val="3"/>
                <c:pt idx="0">
                  <c:v>дети-инвалиды</c:v>
                </c:pt>
                <c:pt idx="1">
                  <c:v>слух</c:v>
                </c:pt>
                <c:pt idx="2">
                  <c:v>зрение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8119"/>
            </a:solidFill>
            <a:ln w="1269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2DA2BF"/>
              </a:solidFill>
              <a:ln w="1269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DA1F28"/>
              </a:solidFill>
              <a:ln w="1269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cat>
            <c:strRef>
              <c:f>Sheet1!$B$1:$D$1</c:f>
              <c:strCache>
                <c:ptCount val="3"/>
                <c:pt idx="0">
                  <c:v>дети-инвалиды</c:v>
                </c:pt>
                <c:pt idx="1">
                  <c:v>слух</c:v>
                </c:pt>
                <c:pt idx="2">
                  <c:v>зрение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12696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8.8495575221238937E-2"/>
          <c:y val="0.83209194924296725"/>
          <c:w val="0.87610619469026552"/>
          <c:h val="0.11293033683289588"/>
        </c:manualLayout>
      </c:layout>
      <c:overlay val="0"/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Lucida Sans Unicode"/>
              <a:ea typeface="Lucida Sans Unicode"/>
              <a:cs typeface="Lucida Sans Unicode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Lucida Sans Unicode"/>
          <a:ea typeface="Lucida Sans Unicode"/>
          <a:cs typeface="Lucida Sans Unicode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7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000000"/>
          </a:solidFill>
          <a:prstDash val="solid"/>
        </a:ln>
      </c:spPr>
    </c:sideWall>
    <c:backWall>
      <c:thickness val="0"/>
      <c:spPr>
        <a:noFill/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062893081761007"/>
          <c:y val="4.8387096774193547E-2"/>
          <c:w val="0.64465408805031443"/>
          <c:h val="0.8333333333333333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2014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000000" mc:Ignorable="a14" a14:legacySpreadsheetColorIndex="45">
                    <a:gamma/>
                    <a:shade val="46275"/>
                    <a:invGamma/>
                  </a:srgbClr>
                </a:gs>
                <a:gs pos="50000">
                  <a:srgbClr xmlns:mc="http://schemas.openxmlformats.org/markup-compatibility/2006" xmlns:a14="http://schemas.microsoft.com/office/drawing/2010/main" val="FF99CC" mc:Ignorable="a14" a14:legacySpreadsheetColorIndex="45"/>
                </a:gs>
                <a:gs pos="100000">
                  <a:srgbClr xmlns:mc="http://schemas.openxmlformats.org/markup-compatibility/2006" xmlns:a14="http://schemas.microsoft.com/office/drawing/2010/main" val="000000" mc:Ignorable="a14" a14:legacySpreadsheetColorIndex="45">
                    <a:gamma/>
                    <a:shade val="46275"/>
                    <a:invGamma/>
                  </a:srgbClr>
                </a:gs>
              </a:gsLst>
              <a:lin ang="0" scaled="1"/>
            </a:gradFill>
            <a:ln w="12682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0.00%</c:formatCode>
                <c:ptCount val="1"/>
                <c:pt idx="0">
                  <c:v>0.127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2015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000000" mc:Ignorable="a14" a14:legacySpreadsheetColorIndex="44">
                    <a:gamma/>
                    <a:shade val="46275"/>
                    <a:invGamma/>
                  </a:srgbClr>
                </a:gs>
                <a:gs pos="50000">
                  <a:srgbClr xmlns:mc="http://schemas.openxmlformats.org/markup-compatibility/2006" xmlns:a14="http://schemas.microsoft.com/office/drawing/2010/main" val="99CCFF" mc:Ignorable="a14" a14:legacySpreadsheetColorIndex="44"/>
                </a:gs>
                <a:gs pos="100000">
                  <a:srgbClr xmlns:mc="http://schemas.openxmlformats.org/markup-compatibility/2006" xmlns:a14="http://schemas.microsoft.com/office/drawing/2010/main" val="000000" mc:Ignorable="a14" a14:legacySpreadsheetColorIndex="44">
                    <a:gamma/>
                    <a:shade val="46275"/>
                    <a:invGamma/>
                  </a:srgbClr>
                </a:gs>
              </a:gsLst>
              <a:lin ang="0" scaled="1"/>
            </a:gradFill>
            <a:ln w="12682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0.00%</c:formatCode>
                <c:ptCount val="1"/>
                <c:pt idx="0">
                  <c:v>0.14000000000000001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67663104"/>
        <c:axId val="127816192"/>
        <c:axId val="0"/>
      </c:bar3DChart>
      <c:catAx>
        <c:axId val="167663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Lucida Sans Unicode"/>
                <a:ea typeface="Lucida Sans Unicode"/>
                <a:cs typeface="Lucida Sans Unicode"/>
              </a:defRPr>
            </a:pPr>
            <a:endParaRPr lang="ru-RU"/>
          </a:p>
        </c:txPr>
        <c:crossAx val="1278161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7816192"/>
        <c:scaling>
          <c:orientation val="minMax"/>
          <c:min val="0.01"/>
        </c:scaling>
        <c:delete val="0"/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0%" sourceLinked="0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Lucida Sans Unicode"/>
                <a:ea typeface="Lucida Sans Unicode"/>
                <a:cs typeface="Lucida Sans Unicode"/>
              </a:defRPr>
            </a:pPr>
            <a:endParaRPr lang="ru-RU"/>
          </a:p>
        </c:txPr>
        <c:crossAx val="167663104"/>
        <c:crosses val="autoZero"/>
        <c:crossBetween val="between"/>
      </c:valAx>
      <c:spPr>
        <a:noFill/>
        <a:ln w="25365">
          <a:noFill/>
        </a:ln>
      </c:spPr>
    </c:plotArea>
    <c:legend>
      <c:legendPos val="r"/>
      <c:layout>
        <c:manualLayout>
          <c:xMode val="edge"/>
          <c:yMode val="edge"/>
          <c:x val="0.77987421383647804"/>
          <c:y val="0.39247311827956988"/>
          <c:w val="0.20754716981132076"/>
          <c:h val="0.22043010752688172"/>
        </c:manualLayout>
      </c:layout>
      <c:overlay val="0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1" i="0" u="none" strike="noStrike" baseline="0">
              <a:solidFill>
                <a:srgbClr val="000000"/>
              </a:solidFill>
              <a:latin typeface="Lucida Sans Unicode"/>
              <a:ea typeface="Lucida Sans Unicode"/>
              <a:cs typeface="Lucida Sans Unicode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Lucida Sans Unicode"/>
          <a:ea typeface="Lucida Sans Unicode"/>
          <a:cs typeface="Lucida Sans Unicod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headEnd type="arrow"/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092EF-91BB-4D56-937C-EFB697A03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29</Pages>
  <Words>5727</Words>
  <Characters>32649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29</cp:revision>
  <cp:lastPrinted>2015-05-29T07:30:00Z</cp:lastPrinted>
  <dcterms:created xsi:type="dcterms:W3CDTF">2015-05-19T11:05:00Z</dcterms:created>
  <dcterms:modified xsi:type="dcterms:W3CDTF">2015-05-29T07:37:00Z</dcterms:modified>
</cp:coreProperties>
</file>